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D4A24" w14:textId="5A6C38AE" w:rsidR="0038287A" w:rsidRPr="00257335" w:rsidRDefault="0038287A" w:rsidP="006B015F">
      <w:pPr>
        <w:pStyle w:val="Tytu"/>
        <w:rPr>
          <w:rFonts w:ascii="Aptos Display" w:hAnsi="Aptos Display" w:cs="Arial"/>
          <w:smallCaps/>
          <w:szCs w:val="24"/>
        </w:rPr>
      </w:pPr>
      <w:r w:rsidRPr="00257335">
        <w:rPr>
          <w:rFonts w:ascii="Aptos Display" w:hAnsi="Aptos Display" w:cs="Arial"/>
          <w:szCs w:val="24"/>
        </w:rPr>
        <w:t xml:space="preserve">UMOWA </w:t>
      </w:r>
      <w:r w:rsidR="0065493D" w:rsidRPr="00257335">
        <w:rPr>
          <w:rFonts w:ascii="Aptos Display" w:hAnsi="Aptos Display" w:cs="Arial"/>
          <w:smallCaps/>
          <w:szCs w:val="24"/>
        </w:rPr>
        <w:t xml:space="preserve">Nr  </w:t>
      </w:r>
      <w:r w:rsidR="00695B09" w:rsidRPr="00257335">
        <w:rPr>
          <w:rFonts w:ascii="Aptos Display" w:hAnsi="Aptos Display" w:cs="Arial"/>
          <w:smallCaps/>
          <w:szCs w:val="24"/>
        </w:rPr>
        <w:t>xxxxx</w:t>
      </w:r>
    </w:p>
    <w:p w14:paraId="696013FB" w14:textId="77777777" w:rsidR="006B015F" w:rsidRPr="00257335" w:rsidRDefault="006B015F" w:rsidP="006B015F">
      <w:pPr>
        <w:pStyle w:val="Tytu"/>
        <w:rPr>
          <w:rFonts w:ascii="Aptos Display" w:hAnsi="Aptos Display" w:cs="Arial"/>
          <w:i/>
          <w:szCs w:val="24"/>
        </w:rPr>
      </w:pPr>
    </w:p>
    <w:p w14:paraId="5E7FE50C" w14:textId="213C7D20" w:rsidR="0038287A" w:rsidRPr="00257335" w:rsidRDefault="0038287A" w:rsidP="006B015F">
      <w:pPr>
        <w:jc w:val="both"/>
        <w:rPr>
          <w:rFonts w:ascii="Aptos Display" w:hAnsi="Aptos Display" w:cs="Arial"/>
          <w:b/>
          <w:bCs/>
        </w:rPr>
      </w:pPr>
      <w:bookmarkStart w:id="0" w:name="_Hlk126931877"/>
      <w:r w:rsidRPr="00257335">
        <w:rPr>
          <w:rFonts w:ascii="Aptos Display" w:hAnsi="Aptos Display" w:cs="Arial"/>
        </w:rPr>
        <w:t>zawarta w dniu  …………… r. w Sycowie pomiędzy:</w:t>
      </w:r>
    </w:p>
    <w:p w14:paraId="1A4F1A1C" w14:textId="77D16F6A" w:rsidR="0038287A" w:rsidRPr="00257335" w:rsidRDefault="0038287A" w:rsidP="006B015F">
      <w:pPr>
        <w:rPr>
          <w:rFonts w:ascii="Aptos Display" w:hAnsi="Aptos Display" w:cs="Arial"/>
        </w:rPr>
      </w:pPr>
      <w:r w:rsidRPr="00257335">
        <w:rPr>
          <w:rFonts w:ascii="Aptos Display" w:hAnsi="Aptos Display" w:cs="Arial"/>
          <w:b/>
          <w:bCs/>
        </w:rPr>
        <w:t>Gminą Syców</w:t>
      </w:r>
      <w:r w:rsidRPr="00257335">
        <w:rPr>
          <w:rFonts w:ascii="Aptos Display" w:hAnsi="Aptos Display" w:cs="Arial"/>
          <w:bCs/>
        </w:rPr>
        <w:t>,</w:t>
      </w:r>
      <w:r w:rsidRPr="00257335">
        <w:rPr>
          <w:rFonts w:ascii="Aptos Display" w:hAnsi="Aptos Display" w:cs="Arial"/>
          <w:b/>
        </w:rPr>
        <w:t xml:space="preserve"> </w:t>
      </w:r>
      <w:r w:rsidRPr="00257335">
        <w:rPr>
          <w:rFonts w:ascii="Aptos Display" w:hAnsi="Aptos Display" w:cs="Arial"/>
        </w:rPr>
        <w:t>56-500 Syców z siedzibą przy ul. Mi</w:t>
      </w:r>
      <w:r w:rsidR="00FE038E" w:rsidRPr="00257335">
        <w:rPr>
          <w:rFonts w:ascii="Aptos Display" w:hAnsi="Aptos Display" w:cs="Arial"/>
        </w:rPr>
        <w:t>ckiewicza 1, NIP 911-17-78-954</w:t>
      </w:r>
    </w:p>
    <w:p w14:paraId="67A96056" w14:textId="77777777" w:rsidR="0038287A" w:rsidRPr="00257335" w:rsidRDefault="0038287A" w:rsidP="006B015F">
      <w:pPr>
        <w:jc w:val="both"/>
        <w:rPr>
          <w:rFonts w:ascii="Aptos Display" w:hAnsi="Aptos Display" w:cs="Arial"/>
        </w:rPr>
      </w:pPr>
      <w:r w:rsidRPr="00257335">
        <w:rPr>
          <w:rFonts w:ascii="Aptos Display" w:hAnsi="Aptos Display" w:cs="Arial"/>
        </w:rPr>
        <w:t>reprezentowaną przez:</w:t>
      </w:r>
    </w:p>
    <w:p w14:paraId="5A41E787" w14:textId="67E0B774" w:rsidR="0038287A" w:rsidRPr="00257335" w:rsidRDefault="00695B09" w:rsidP="006B015F">
      <w:pPr>
        <w:rPr>
          <w:rFonts w:ascii="Aptos Display" w:hAnsi="Aptos Display" w:cs="Arial"/>
        </w:rPr>
      </w:pPr>
      <w:r w:rsidRPr="00257335">
        <w:rPr>
          <w:rFonts w:ascii="Aptos Display" w:hAnsi="Aptos Display" w:cs="Arial"/>
          <w:b/>
        </w:rPr>
        <w:t>xxxxxxx</w:t>
      </w:r>
    </w:p>
    <w:p w14:paraId="3C7A3E06" w14:textId="38AC1AA9" w:rsidR="0038287A" w:rsidRPr="00257335" w:rsidRDefault="0038287A" w:rsidP="006B015F">
      <w:pPr>
        <w:ind w:left="360" w:hanging="360"/>
        <w:rPr>
          <w:rFonts w:ascii="Aptos Display" w:hAnsi="Aptos Display" w:cs="Arial"/>
        </w:rPr>
      </w:pPr>
      <w:r w:rsidRPr="00257335">
        <w:rPr>
          <w:rFonts w:ascii="Aptos Display" w:hAnsi="Aptos Display" w:cs="Arial"/>
          <w:lang w:eastAsia="en-US"/>
        </w:rPr>
        <w:t>zwaną</w:t>
      </w:r>
      <w:r w:rsidRPr="00257335">
        <w:rPr>
          <w:rFonts w:ascii="Aptos Display" w:hAnsi="Aptos Display" w:cs="Arial"/>
        </w:rPr>
        <w:t xml:space="preserve"> dalej „</w:t>
      </w:r>
      <w:r w:rsidRPr="00257335">
        <w:rPr>
          <w:rFonts w:ascii="Aptos Display" w:hAnsi="Aptos Display" w:cs="Arial"/>
          <w:b/>
          <w:bCs/>
        </w:rPr>
        <w:t>Zamawiającym</w:t>
      </w:r>
      <w:r w:rsidRPr="00257335">
        <w:rPr>
          <w:rFonts w:ascii="Aptos Display" w:hAnsi="Aptos Display" w:cs="Arial"/>
        </w:rPr>
        <w:t>”</w:t>
      </w:r>
    </w:p>
    <w:p w14:paraId="38AA52D5" w14:textId="183683FD" w:rsidR="0038287A" w:rsidRPr="00257335" w:rsidRDefault="00FE038E" w:rsidP="006B015F">
      <w:pPr>
        <w:rPr>
          <w:rFonts w:ascii="Aptos Display" w:hAnsi="Aptos Display" w:cs="Arial"/>
        </w:rPr>
      </w:pPr>
      <w:r w:rsidRPr="00257335">
        <w:rPr>
          <w:rFonts w:ascii="Aptos Display" w:hAnsi="Aptos Display" w:cs="Arial"/>
        </w:rPr>
        <w:t>a</w:t>
      </w:r>
      <w:r w:rsidR="0038287A" w:rsidRPr="00257335">
        <w:rPr>
          <w:rFonts w:ascii="Aptos Display" w:hAnsi="Aptos Display" w:cs="Arial"/>
        </w:rPr>
        <w:br/>
      </w:r>
      <w:r w:rsidR="0038287A" w:rsidRPr="00257335">
        <w:rPr>
          <w:rFonts w:ascii="Aptos Display" w:hAnsi="Aptos Display" w:cs="Arial"/>
          <w:b/>
        </w:rPr>
        <w:t xml:space="preserve">………………………………. </w:t>
      </w:r>
      <w:r w:rsidR="0038287A" w:rsidRPr="00257335">
        <w:rPr>
          <w:rFonts w:ascii="Aptos Display" w:hAnsi="Aptos Display" w:cs="Arial"/>
        </w:rPr>
        <w:t>z siedzibą …………………….., wpisanym do Krajowego Rejestru Sądowego pod nr KRS: …………………</w:t>
      </w:r>
    </w:p>
    <w:p w14:paraId="7938895F" w14:textId="77777777" w:rsidR="0038287A" w:rsidRPr="00257335" w:rsidRDefault="0038287A" w:rsidP="006B015F">
      <w:pPr>
        <w:rPr>
          <w:rFonts w:ascii="Aptos Display" w:hAnsi="Aptos Display" w:cs="Arial"/>
        </w:rPr>
      </w:pPr>
      <w:r w:rsidRPr="00257335">
        <w:rPr>
          <w:rFonts w:ascii="Aptos Display" w:hAnsi="Aptos Display" w:cs="Arial"/>
        </w:rPr>
        <w:t>NIP ………………  REGON ……………… reprezentowanym przez:</w:t>
      </w:r>
    </w:p>
    <w:p w14:paraId="08FAF31B" w14:textId="77777777" w:rsidR="0038287A" w:rsidRPr="00257335" w:rsidRDefault="0038287A" w:rsidP="006B015F">
      <w:pPr>
        <w:jc w:val="both"/>
        <w:rPr>
          <w:rFonts w:ascii="Aptos Display" w:hAnsi="Aptos Display" w:cs="Arial"/>
        </w:rPr>
      </w:pPr>
      <w:r w:rsidRPr="00257335">
        <w:rPr>
          <w:rFonts w:ascii="Aptos Display" w:hAnsi="Aptos Display" w:cs="Arial"/>
          <w:b/>
        </w:rPr>
        <w:t>………………………</w:t>
      </w:r>
    </w:p>
    <w:p w14:paraId="0E1357E2" w14:textId="6052BB22" w:rsidR="0038287A" w:rsidRPr="00257335" w:rsidRDefault="0038287A" w:rsidP="006B015F">
      <w:pPr>
        <w:rPr>
          <w:rFonts w:ascii="Aptos Display" w:hAnsi="Aptos Display" w:cs="Arial"/>
          <w:iCs/>
        </w:rPr>
      </w:pPr>
      <w:r w:rsidRPr="00257335">
        <w:rPr>
          <w:rFonts w:ascii="Aptos Display" w:hAnsi="Aptos Display" w:cs="Arial"/>
          <w:b/>
          <w:bCs/>
          <w:iCs/>
        </w:rPr>
        <w:t>zwanym dalej „</w:t>
      </w:r>
      <w:r w:rsidR="00DC2765" w:rsidRPr="00257335">
        <w:rPr>
          <w:rFonts w:ascii="Aptos Display" w:hAnsi="Aptos Display" w:cs="Arial"/>
          <w:iCs/>
        </w:rPr>
        <w:t>Wykonawcą”</w:t>
      </w:r>
    </w:p>
    <w:p w14:paraId="20CD4926" w14:textId="21E5B602" w:rsidR="0038287A" w:rsidRPr="00257335" w:rsidRDefault="0038287A" w:rsidP="006B015F">
      <w:pPr>
        <w:jc w:val="both"/>
        <w:rPr>
          <w:rFonts w:ascii="Aptos Display" w:hAnsi="Aptos Display" w:cs="Arial"/>
        </w:rPr>
      </w:pPr>
      <w:r w:rsidRPr="00257335">
        <w:rPr>
          <w:rFonts w:ascii="Aptos Display" w:hAnsi="Aptos Display" w:cs="Arial"/>
        </w:rPr>
        <w:t>w rezultacie dokonania przez Zamawiającego wyboru najkorzystniejszej oferty w postępowaniu o udzielenie zamówienia publicznego prowadzonego w trybie podstawowym bez negocjacji, zgodnie z przepisami ustawy z dnia 11 września 2019 r. Prawo zamówień publicznych (Dz. U. z 202</w:t>
      </w:r>
      <w:r w:rsidR="00773EA6" w:rsidRPr="00257335">
        <w:rPr>
          <w:rFonts w:ascii="Aptos Display" w:hAnsi="Aptos Display" w:cs="Arial"/>
        </w:rPr>
        <w:t>4</w:t>
      </w:r>
      <w:r w:rsidRPr="00257335">
        <w:rPr>
          <w:rFonts w:ascii="Aptos Display" w:hAnsi="Aptos Display" w:cs="Arial"/>
        </w:rPr>
        <w:t xml:space="preserve"> r., poz. </w:t>
      </w:r>
      <w:r w:rsidR="00B73BDB" w:rsidRPr="00257335">
        <w:rPr>
          <w:rFonts w:ascii="Aptos Display" w:hAnsi="Aptos Display" w:cs="Arial"/>
        </w:rPr>
        <w:t>1320 ze zm.</w:t>
      </w:r>
      <w:r w:rsidRPr="00257335">
        <w:rPr>
          <w:rFonts w:ascii="Aptos Display" w:hAnsi="Aptos Display" w:cs="Arial"/>
        </w:rPr>
        <w:t>) – dalej „ustawa Pzp” zostaje zawarta umowa o następującej treści:</w:t>
      </w:r>
      <w:bookmarkEnd w:id="0"/>
    </w:p>
    <w:p w14:paraId="75D01AEF" w14:textId="77777777" w:rsidR="00695B09" w:rsidRPr="00257335" w:rsidRDefault="00695B09" w:rsidP="006B015F">
      <w:pPr>
        <w:jc w:val="both"/>
        <w:rPr>
          <w:rFonts w:ascii="Aptos Display" w:hAnsi="Aptos Display" w:cs="Arial"/>
        </w:rPr>
      </w:pPr>
    </w:p>
    <w:p w14:paraId="7E7BF8AA" w14:textId="77777777"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1 Przedmiot umowy</w:t>
      </w:r>
    </w:p>
    <w:p w14:paraId="124D4759" w14:textId="77777777" w:rsidR="006B015F" w:rsidRPr="00257335" w:rsidRDefault="006B015F" w:rsidP="006B015F">
      <w:pPr>
        <w:rPr>
          <w:rFonts w:ascii="Aptos Display" w:hAnsi="Aptos Display"/>
          <w:lang w:eastAsia="en-US"/>
        </w:rPr>
      </w:pPr>
    </w:p>
    <w:p w14:paraId="74FF84FF" w14:textId="71C49EDA" w:rsidR="00427B6D" w:rsidRPr="00257335" w:rsidRDefault="005B383D" w:rsidP="009E02EB">
      <w:pPr>
        <w:pStyle w:val="Tekstpodstawowy"/>
        <w:numPr>
          <w:ilvl w:val="0"/>
          <w:numId w:val="17"/>
        </w:numPr>
        <w:ind w:right="23"/>
        <w:jc w:val="both"/>
        <w:rPr>
          <w:rFonts w:ascii="Aptos Display" w:hAnsi="Aptos Display" w:cs="Arial"/>
          <w:b/>
          <w:szCs w:val="24"/>
        </w:rPr>
      </w:pPr>
      <w:r w:rsidRPr="00257335">
        <w:rPr>
          <w:rFonts w:ascii="Aptos Display" w:hAnsi="Aptos Display" w:cs="Arial"/>
          <w:szCs w:val="24"/>
        </w:rPr>
        <w:t>Zamawiający zleca, a Wykonawca przyjmuje do realizac</w:t>
      </w:r>
      <w:r w:rsidR="00F71E52" w:rsidRPr="00257335">
        <w:rPr>
          <w:rFonts w:ascii="Aptos Display" w:hAnsi="Aptos Display" w:cs="Arial"/>
          <w:szCs w:val="24"/>
        </w:rPr>
        <w:t xml:space="preserve">ji </w:t>
      </w:r>
      <w:r w:rsidR="00560337" w:rsidRPr="00257335">
        <w:rPr>
          <w:rFonts w:ascii="Aptos Display" w:hAnsi="Aptos Display" w:cs="Arial"/>
          <w:szCs w:val="24"/>
        </w:rPr>
        <w:t>świadczenie usługi polegającej na pełnieniu funkcji Inżyniera Kontraktu dla projektu pn.</w:t>
      </w:r>
      <w:r w:rsidR="00DC582D" w:rsidRPr="00257335">
        <w:rPr>
          <w:rFonts w:ascii="Aptos Display" w:hAnsi="Aptos Display" w:cs="Arial"/>
          <w:szCs w:val="24"/>
        </w:rPr>
        <w:t xml:space="preserve"> </w:t>
      </w:r>
      <w:r w:rsidR="00560337" w:rsidRPr="00257335">
        <w:rPr>
          <w:rFonts w:ascii="Aptos Display" w:hAnsi="Aptos Display" w:cs="Arial"/>
          <w:b/>
          <w:bCs/>
          <w:i/>
          <w:iCs/>
          <w:szCs w:val="24"/>
        </w:rPr>
        <w:t>„</w:t>
      </w:r>
      <w:r w:rsidR="002E200E" w:rsidRPr="00257335">
        <w:rPr>
          <w:rFonts w:ascii="Aptos Display" w:hAnsi="Aptos Display" w:cs="Arial"/>
          <w:b/>
          <w:szCs w:val="24"/>
        </w:rPr>
        <w:t>Świadczenie usługi polegającej na pełnieniu funkcji Inżyniera Kontraktu wraz z pełnieniem nadzoru inwestorskiego dla projektu pn. „Poprawa efektywności energetycznej budynku Urzędu Miasta i Gminy w Sycowie”</w:t>
      </w:r>
      <w:r w:rsidR="00B22861" w:rsidRPr="00257335">
        <w:rPr>
          <w:rFonts w:ascii="Aptos Display" w:hAnsi="Aptos Display" w:cs="Arial"/>
          <w:b/>
          <w:szCs w:val="24"/>
        </w:rPr>
        <w:t xml:space="preserve">. </w:t>
      </w:r>
      <w:r w:rsidR="00560337" w:rsidRPr="00257335">
        <w:rPr>
          <w:rFonts w:ascii="Aptos Display" w:hAnsi="Aptos Display" w:cs="Arial"/>
          <w:szCs w:val="24"/>
        </w:rPr>
        <w:t xml:space="preserve">Projekt współfinasowany w ramach FEDS.02.01-IZ-00-200/25, </w:t>
      </w:r>
      <w:r w:rsidR="0038287A" w:rsidRPr="00257335">
        <w:rPr>
          <w:rFonts w:ascii="Aptos Display" w:hAnsi="Aptos Display" w:cs="Arial"/>
          <w:bCs/>
          <w:color w:val="000000"/>
          <w:szCs w:val="24"/>
        </w:rPr>
        <w:t xml:space="preserve">zgodnie </w:t>
      </w:r>
      <w:r w:rsidR="00FE284D" w:rsidRPr="00257335">
        <w:rPr>
          <w:rFonts w:ascii="Aptos Display" w:hAnsi="Aptos Display" w:cs="Arial"/>
          <w:bCs/>
          <w:color w:val="000000"/>
          <w:szCs w:val="24"/>
        </w:rPr>
        <w:br/>
      </w:r>
      <w:r w:rsidR="0038287A" w:rsidRPr="00257335">
        <w:rPr>
          <w:rFonts w:ascii="Aptos Display" w:hAnsi="Aptos Display" w:cs="Arial"/>
          <w:snapToGrid w:val="0"/>
          <w:color w:val="000000"/>
          <w:szCs w:val="24"/>
        </w:rPr>
        <w:t>z wymaganiami określonymi w Specyfikacji Warunków Zamówienia</w:t>
      </w:r>
      <w:r w:rsidR="0038287A" w:rsidRPr="00257335">
        <w:rPr>
          <w:rFonts w:ascii="Aptos Display" w:hAnsi="Aptos Display" w:cs="Arial"/>
          <w:snapToGrid w:val="0"/>
          <w:szCs w:val="24"/>
        </w:rPr>
        <w:t xml:space="preserve"> i </w:t>
      </w:r>
      <w:r w:rsidR="0038287A" w:rsidRPr="00257335">
        <w:rPr>
          <w:rFonts w:ascii="Aptos Display" w:hAnsi="Aptos Display" w:cs="Arial"/>
          <w:szCs w:val="24"/>
        </w:rPr>
        <w:t>złożoną ofertą Wykonawcy, będącymi integralną częścią umowy.</w:t>
      </w:r>
    </w:p>
    <w:p w14:paraId="099E1291" w14:textId="58569852" w:rsidR="005B383D" w:rsidRPr="00257335" w:rsidRDefault="005B383D"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 xml:space="preserve">Wykonawca zobowiązuje się wykonać </w:t>
      </w:r>
      <w:r w:rsidR="009E10E0" w:rsidRPr="00257335">
        <w:rPr>
          <w:rFonts w:ascii="Aptos Display" w:hAnsi="Aptos Display" w:cs="Arial"/>
          <w:szCs w:val="24"/>
        </w:rPr>
        <w:t>przedmiot umowy</w:t>
      </w:r>
      <w:r w:rsidRPr="00257335">
        <w:rPr>
          <w:rFonts w:ascii="Aptos Display" w:hAnsi="Aptos Display" w:cs="Arial"/>
          <w:szCs w:val="24"/>
        </w:rPr>
        <w:t xml:space="preserve"> zgodnie z warunkami określonymi w Specyfikacji Warunków Zamówienia (dalej zwanej „SWZ”), w tym Opisie Przedmiotu Zamówienia (</w:t>
      </w:r>
      <w:r w:rsidR="00252613" w:rsidRPr="00257335">
        <w:rPr>
          <w:rFonts w:ascii="Aptos Display" w:hAnsi="Aptos Display" w:cs="Arial"/>
          <w:szCs w:val="24"/>
        </w:rPr>
        <w:t>dalej zwanym „</w:t>
      </w:r>
      <w:r w:rsidRPr="00257335">
        <w:rPr>
          <w:rFonts w:ascii="Aptos Display" w:hAnsi="Aptos Display" w:cs="Arial"/>
          <w:szCs w:val="24"/>
        </w:rPr>
        <w:t>OPZ</w:t>
      </w:r>
      <w:r w:rsidR="0094169B" w:rsidRPr="00257335">
        <w:rPr>
          <w:rFonts w:ascii="Aptos Display" w:hAnsi="Aptos Display" w:cs="Arial"/>
          <w:szCs w:val="24"/>
        </w:rPr>
        <w:t>)</w:t>
      </w:r>
      <w:r w:rsidRPr="00257335">
        <w:rPr>
          <w:rFonts w:ascii="Aptos Display" w:hAnsi="Aptos Display" w:cs="Arial"/>
          <w:szCs w:val="24"/>
        </w:rPr>
        <w:t>, zasadami wiedzy technicznej</w:t>
      </w:r>
      <w:r w:rsidRPr="00257335" w:rsidDel="00F22420">
        <w:rPr>
          <w:rFonts w:ascii="Aptos Display" w:hAnsi="Aptos Display" w:cs="Arial"/>
          <w:szCs w:val="24"/>
        </w:rPr>
        <w:t xml:space="preserve"> </w:t>
      </w:r>
      <w:r w:rsidRPr="00257335">
        <w:rPr>
          <w:rFonts w:ascii="Aptos Display" w:hAnsi="Aptos Display" w:cs="Arial"/>
          <w:szCs w:val="24"/>
        </w:rPr>
        <w:t>oraz obowiązującymi przepisami prawa, w szczególności Prawa budowlanego, decyzjami, opiniami, uzgodnieniami</w:t>
      </w:r>
      <w:r w:rsidR="00452AB8" w:rsidRPr="00257335">
        <w:rPr>
          <w:rFonts w:ascii="Aptos Display" w:hAnsi="Aptos Display" w:cs="Arial"/>
          <w:szCs w:val="24"/>
        </w:rPr>
        <w:t>.</w:t>
      </w:r>
    </w:p>
    <w:p w14:paraId="54471C51" w14:textId="77777777" w:rsidR="00314201" w:rsidRPr="00257335" w:rsidRDefault="0038287A"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Zamawiający i Wykonawca obowiązani są w</w:t>
      </w:r>
      <w:r w:rsidR="00452AB8" w:rsidRPr="00257335">
        <w:rPr>
          <w:rFonts w:ascii="Aptos Display" w:hAnsi="Aptos Display" w:cs="Arial"/>
          <w:szCs w:val="24"/>
        </w:rPr>
        <w:t xml:space="preserve">spółdziałać przy wykonaniu umowy </w:t>
      </w:r>
      <w:r w:rsidRPr="00257335">
        <w:rPr>
          <w:rFonts w:ascii="Aptos Display" w:hAnsi="Aptos Display" w:cs="Arial"/>
          <w:szCs w:val="24"/>
        </w:rPr>
        <w:t>w sprawie zamówienia publicznego w celu n</w:t>
      </w:r>
      <w:r w:rsidR="00452AB8" w:rsidRPr="00257335">
        <w:rPr>
          <w:rFonts w:ascii="Aptos Display" w:hAnsi="Aptos Display" w:cs="Arial"/>
          <w:szCs w:val="24"/>
        </w:rPr>
        <w:t>ależytej realizacji zamówienia.</w:t>
      </w:r>
    </w:p>
    <w:p w14:paraId="2AB0BC7D" w14:textId="7BE9D2C0" w:rsidR="00C22580" w:rsidRPr="00257335" w:rsidRDefault="00C22580" w:rsidP="009E02EB">
      <w:pPr>
        <w:pStyle w:val="Tekstpodstawowy"/>
        <w:numPr>
          <w:ilvl w:val="0"/>
          <w:numId w:val="17"/>
        </w:numPr>
        <w:ind w:right="23"/>
        <w:jc w:val="both"/>
        <w:rPr>
          <w:rFonts w:ascii="Aptos Display" w:hAnsi="Aptos Display" w:cs="Arial"/>
          <w:szCs w:val="24"/>
        </w:rPr>
      </w:pPr>
      <w:r w:rsidRPr="00257335">
        <w:rPr>
          <w:rFonts w:ascii="Aptos Display" w:hAnsi="Aptos Display" w:cs="Arial"/>
          <w:szCs w:val="24"/>
        </w:rPr>
        <w:t>Wykonawca oświadcza, że:</w:t>
      </w:r>
    </w:p>
    <w:p w14:paraId="044998BA" w14:textId="5A82FD49" w:rsidR="0058594C"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znane mu są obowiązujące przepisy prawa oraz wszystkie zasady, wytyczne wymienione w OPZ</w:t>
      </w:r>
      <w:r w:rsidR="005F51EB" w:rsidRPr="00257335">
        <w:rPr>
          <w:rFonts w:ascii="Aptos Display" w:hAnsi="Aptos Display" w:cs="Arial"/>
        </w:rPr>
        <w:t>,</w:t>
      </w:r>
    </w:p>
    <w:p w14:paraId="041C6958" w14:textId="77777777" w:rsidR="005F51EB"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personel Wykonawcy wymieniony w Umowie, będzie wykonywać swoje zadania zgodnie z obwiązującymi przepisami prawa, wiedzą techniczną oraz obowiązkami wynikającymi z OPZ,</w:t>
      </w:r>
    </w:p>
    <w:p w14:paraId="407E9580" w14:textId="470F01F5" w:rsidR="00C22580" w:rsidRPr="00257335" w:rsidRDefault="00C22580" w:rsidP="009E02EB">
      <w:pPr>
        <w:pStyle w:val="Akapitzlist"/>
        <w:numPr>
          <w:ilvl w:val="0"/>
          <w:numId w:val="53"/>
        </w:numPr>
        <w:jc w:val="both"/>
        <w:rPr>
          <w:rFonts w:ascii="Aptos Display" w:hAnsi="Aptos Display" w:cs="Arial"/>
        </w:rPr>
      </w:pPr>
      <w:r w:rsidRPr="00257335">
        <w:rPr>
          <w:rFonts w:ascii="Aptos Display" w:hAnsi="Aptos Display" w:cs="Arial"/>
        </w:rPr>
        <w:t xml:space="preserve">zapoznał się szczegółowo z dokumentami wskazanymi </w:t>
      </w:r>
      <w:r w:rsidRPr="005C631E">
        <w:rPr>
          <w:rFonts w:ascii="Aptos Display" w:hAnsi="Aptos Display" w:cs="Arial"/>
        </w:rPr>
        <w:t xml:space="preserve">w § 1 ust. </w:t>
      </w:r>
      <w:r w:rsidR="00AA760F" w:rsidRPr="005C631E">
        <w:rPr>
          <w:rFonts w:ascii="Aptos Display" w:hAnsi="Aptos Display" w:cs="Arial"/>
        </w:rPr>
        <w:t xml:space="preserve">2 </w:t>
      </w:r>
      <w:r w:rsidRPr="005C631E">
        <w:rPr>
          <w:rFonts w:ascii="Aptos Display" w:hAnsi="Aptos Display" w:cs="Arial"/>
        </w:rPr>
        <w:t>i nie</w:t>
      </w:r>
      <w:r w:rsidRPr="00257335">
        <w:rPr>
          <w:rFonts w:ascii="Aptos Display" w:hAnsi="Aptos Display" w:cs="Arial"/>
        </w:rPr>
        <w:t xml:space="preserve"> wnosi do nich żadnych uwag oraz stwierdza, że dokumenty te pozwalają na prawidłową realizacji przedmiotu niniejszej Umowy.</w:t>
      </w:r>
    </w:p>
    <w:p w14:paraId="164CC303" w14:textId="060BE2BA" w:rsidR="00C22580" w:rsidRPr="00257335" w:rsidRDefault="00C22580" w:rsidP="009E02EB">
      <w:pPr>
        <w:numPr>
          <w:ilvl w:val="0"/>
          <w:numId w:val="17"/>
        </w:numPr>
        <w:jc w:val="both"/>
        <w:rPr>
          <w:rFonts w:ascii="Aptos Display" w:hAnsi="Aptos Display" w:cs="Arial"/>
        </w:rPr>
      </w:pPr>
      <w:r w:rsidRPr="00257335">
        <w:rPr>
          <w:rFonts w:ascii="Aptos Display" w:hAnsi="Aptos Display" w:cs="Arial"/>
        </w:rPr>
        <w:t xml:space="preserve">W przypadku niejasności w zakresie praw i obowiązków Wykonawcy ustala się, iż celem niniejszej Umowy jest stworzenie całościowego, efektywnego systemu </w:t>
      </w:r>
      <w:r w:rsidRPr="00257335">
        <w:rPr>
          <w:rFonts w:ascii="Aptos Display" w:hAnsi="Aptos Display" w:cs="Arial"/>
        </w:rPr>
        <w:lastRenderedPageBreak/>
        <w:t>zarządzania/nadzorowania Inwestycją, w tym w zakresie zamówień publicznych i nadzoru inwestorskiego nad Inwestycją.</w:t>
      </w:r>
    </w:p>
    <w:p w14:paraId="19E20B35" w14:textId="3EBC8CB8" w:rsidR="00C22580" w:rsidRPr="00257335" w:rsidRDefault="00C22580" w:rsidP="009E02EB">
      <w:pPr>
        <w:numPr>
          <w:ilvl w:val="0"/>
          <w:numId w:val="17"/>
        </w:numPr>
        <w:jc w:val="both"/>
        <w:rPr>
          <w:rFonts w:ascii="Aptos Display" w:hAnsi="Aptos Display" w:cs="Arial"/>
        </w:rPr>
      </w:pPr>
      <w:r w:rsidRPr="00257335">
        <w:rPr>
          <w:rFonts w:ascii="Aptos Display" w:hAnsi="Aptos Display" w:cs="Arial"/>
        </w:rPr>
        <w:t xml:space="preserve">Wykonawca, podczas realizacji Umowy zobowiązany jest do takiego działania na rzecz </w:t>
      </w:r>
      <w:r w:rsidR="002D0A0F" w:rsidRPr="00257335">
        <w:rPr>
          <w:rFonts w:ascii="Aptos Display" w:hAnsi="Aptos Display" w:cs="Arial"/>
        </w:rPr>
        <w:br/>
      </w:r>
      <w:r w:rsidRPr="00257335">
        <w:rPr>
          <w:rFonts w:ascii="Aptos Display" w:hAnsi="Aptos Display" w:cs="Arial"/>
        </w:rPr>
        <w:t xml:space="preserve">i w imieniu Zamawiającego, aby najkorzystniej zrealizować Inwestycję, tj. przy zminimalizowaniu kosztów, ale i utrzymaniu standardów jakościowych Inwestycji, zgodnie z obowiązującymi przepisami prawa, w tym przepisami ustawy - Prawo zamówień publicznych, ustawy - Prawo budowlane, otrzymaną dokumentacją i obowiązującymi </w:t>
      </w:r>
      <w:r w:rsidR="002D0A0F" w:rsidRPr="00257335">
        <w:rPr>
          <w:rFonts w:ascii="Aptos Display" w:hAnsi="Aptos Display" w:cs="Arial"/>
        </w:rPr>
        <w:br/>
      </w:r>
      <w:r w:rsidRPr="00257335">
        <w:rPr>
          <w:rFonts w:ascii="Aptos Display" w:hAnsi="Aptos Display" w:cs="Arial"/>
        </w:rPr>
        <w:t>u Zamawiającego procedurami, przy zachowaniu należytej staranności uwzględniającej profesjonalny charakter prowadzonej działalności, w szczególności poprzez:</w:t>
      </w:r>
    </w:p>
    <w:p w14:paraId="797A65C0" w14:textId="626F3BA5" w:rsidR="00436D19" w:rsidRPr="00257335" w:rsidRDefault="00C22580" w:rsidP="009E02EB">
      <w:pPr>
        <w:pStyle w:val="redniecieniowanie1akcent11"/>
        <w:numPr>
          <w:ilvl w:val="0"/>
          <w:numId w:val="54"/>
        </w:numPr>
        <w:rPr>
          <w:rFonts w:ascii="Aptos Display" w:hAnsi="Aptos Display" w:cs="Arial"/>
          <w:szCs w:val="24"/>
        </w:rPr>
      </w:pPr>
      <w:r w:rsidRPr="00257335">
        <w:rPr>
          <w:rFonts w:ascii="Aptos Display" w:hAnsi="Aptos Display" w:cs="Arial"/>
          <w:szCs w:val="24"/>
        </w:rPr>
        <w:t xml:space="preserve">ocenę i kontrolę kosztów Inwestycji tak, aby bez szkody dla jakości robót wykonywanych w ramach realizacji Inwestycji wprowadzać maksymalną efektywność </w:t>
      </w:r>
      <w:r w:rsidR="002D0A0F" w:rsidRPr="00257335">
        <w:rPr>
          <w:rFonts w:ascii="Aptos Display" w:hAnsi="Aptos Display" w:cs="Arial"/>
          <w:szCs w:val="24"/>
        </w:rPr>
        <w:br/>
      </w:r>
      <w:r w:rsidRPr="00257335">
        <w:rPr>
          <w:rFonts w:ascii="Aptos Display" w:hAnsi="Aptos Display" w:cs="Arial"/>
          <w:szCs w:val="24"/>
        </w:rPr>
        <w:t>i minimalizować koszty jej realizacji z jednoczesnym uwzględnieniem potrzeb Zamawiającego;</w:t>
      </w:r>
    </w:p>
    <w:p w14:paraId="339C3911" w14:textId="77777777" w:rsidR="00436D19" w:rsidRPr="00463FC6" w:rsidRDefault="00C22580" w:rsidP="009E02EB">
      <w:pPr>
        <w:pStyle w:val="redniecieniowanie1akcent11"/>
        <w:numPr>
          <w:ilvl w:val="0"/>
          <w:numId w:val="54"/>
        </w:numPr>
        <w:rPr>
          <w:rFonts w:ascii="Aptos Display" w:hAnsi="Aptos Display" w:cs="Arial"/>
          <w:szCs w:val="24"/>
        </w:rPr>
      </w:pPr>
      <w:r w:rsidRPr="00257335">
        <w:rPr>
          <w:rFonts w:ascii="Aptos Display" w:hAnsi="Aptos Display" w:cs="Arial"/>
          <w:szCs w:val="24"/>
        </w:rPr>
        <w:t xml:space="preserve">nadzór na prawidłową realizacją przez Wykonawców i Podwykonawców umów, zgodnie </w:t>
      </w:r>
      <w:r w:rsidRPr="00463FC6">
        <w:rPr>
          <w:rFonts w:ascii="Aptos Display" w:hAnsi="Aptos Display" w:cs="Arial"/>
          <w:szCs w:val="24"/>
        </w:rPr>
        <w:t>z ustawą Prawo zamówień publicznych;</w:t>
      </w:r>
    </w:p>
    <w:p w14:paraId="223EEDF0" w14:textId="3F9E3677" w:rsidR="00C22580" w:rsidRPr="00463FC6" w:rsidRDefault="00C22580" w:rsidP="009E02EB">
      <w:pPr>
        <w:pStyle w:val="redniecieniowanie1akcent11"/>
        <w:numPr>
          <w:ilvl w:val="0"/>
          <w:numId w:val="54"/>
        </w:numPr>
        <w:rPr>
          <w:rFonts w:ascii="Aptos Display" w:hAnsi="Aptos Display" w:cs="Arial"/>
          <w:szCs w:val="24"/>
        </w:rPr>
      </w:pPr>
      <w:r w:rsidRPr="00463FC6">
        <w:rPr>
          <w:rFonts w:ascii="Aptos Display" w:hAnsi="Aptos Display" w:cs="Arial"/>
          <w:szCs w:val="24"/>
        </w:rPr>
        <w:t xml:space="preserve">pełnienie nadzoru inwestorskiego, w tym działanie na rzecz terminowego zakończenia realizacji Inwestycji, a także całościowego rozliczenia Inwestycji.   </w:t>
      </w:r>
    </w:p>
    <w:p w14:paraId="0ADFF38D" w14:textId="77777777" w:rsidR="00E64261" w:rsidRPr="00463FC6" w:rsidRDefault="00E64261" w:rsidP="009E02EB">
      <w:pPr>
        <w:pStyle w:val="redniecieniowanie1akcent11"/>
        <w:numPr>
          <w:ilvl w:val="0"/>
          <w:numId w:val="17"/>
        </w:numPr>
        <w:rPr>
          <w:rFonts w:ascii="Aptos Display" w:hAnsi="Aptos Display" w:cs="Arial"/>
          <w:szCs w:val="24"/>
        </w:rPr>
      </w:pPr>
      <w:r w:rsidRPr="00463FC6">
        <w:rPr>
          <w:rFonts w:ascii="Aptos Display" w:hAnsi="Aptos Display" w:cs="Arial"/>
          <w:szCs w:val="24"/>
        </w:rPr>
        <w:t>W ramach realizacji umowy Wykonawca zobowiązuje się w szczególności do:</w:t>
      </w:r>
    </w:p>
    <w:p w14:paraId="39D23B01"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Weryfikacja dokumentacji projektowej, w tym programu funkcjonalno – użytkowego; </w:t>
      </w:r>
    </w:p>
    <w:p w14:paraId="512E599F"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 Sprawdzenie i przesłanie opinii dotyczących przygotowanej przez Zamawiającego dokumentacji przetargowej w szczególności w zakresie opisu przedmiotu zamówienia, warunków czy kryterium oceny;</w:t>
      </w:r>
    </w:p>
    <w:p w14:paraId="7A3114CE"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 xml:space="preserve">Zapewnienie Nadzoru Inwestorskiego wraz z rozliczeniem budowy w branżach wszystkich niezbędnych m.in.: </w:t>
      </w:r>
    </w:p>
    <w:p w14:paraId="47F82031"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Konstrukcyjno-Budowalnej; </w:t>
      </w:r>
    </w:p>
    <w:p w14:paraId="14F7CD4C"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Sanitarnej; </w:t>
      </w:r>
    </w:p>
    <w:p w14:paraId="018B99C1" w14:textId="77777777" w:rsidR="0027503F" w:rsidRPr="0027503F" w:rsidRDefault="0027503F" w:rsidP="0027503F">
      <w:pPr>
        <w:numPr>
          <w:ilvl w:val="3"/>
          <w:numId w:val="56"/>
        </w:numPr>
        <w:spacing w:after="5"/>
        <w:ind w:left="1276" w:right="120"/>
        <w:contextualSpacing/>
        <w:jc w:val="both"/>
        <w:rPr>
          <w:rFonts w:ascii="Aptos Display" w:eastAsia="Aptos" w:hAnsi="Aptos Display" w:cs="Arial"/>
        </w:rPr>
      </w:pPr>
      <w:r w:rsidRPr="0027503F">
        <w:rPr>
          <w:rFonts w:ascii="Aptos Display" w:eastAsia="Aptos" w:hAnsi="Aptos Display" w:cs="Arial"/>
        </w:rPr>
        <w:t>Elektrycznej.</w:t>
      </w:r>
    </w:p>
    <w:p w14:paraId="63963CFB"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Weryfikacja zgodności projektu z programem funkcjonalno – użytkowym (wszystkie branże);</w:t>
      </w:r>
    </w:p>
    <w:p w14:paraId="15AE480C"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Sprawdzanie i nadzór nad dokumentacją techniczną i budowlaną sporządzaną przez wykonawcę;</w:t>
      </w:r>
    </w:p>
    <w:p w14:paraId="5A0EB1A6"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Kontrola jakości i zgodności wykonywanych robót budowlanych z projektem, a także kontrola w ramach nadzoru inwestorskiego jakości używanych materiałów;</w:t>
      </w:r>
    </w:p>
    <w:p w14:paraId="00C21D7A"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Nadzór nad harmonogramem prac, jego aktualizacja w uzgodnieniu z Wykonawcą robót budowlanych;</w:t>
      </w:r>
    </w:p>
    <w:p w14:paraId="31F18193"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Informowanie Zamawiającego na bieżąco i terminowo m.in. o utrudnieniach, zawansowaniu robót, opóźnieniach, sytuacjach zagrażających terminowemu wykonaniu zadania;</w:t>
      </w:r>
    </w:p>
    <w:p w14:paraId="1904BD59"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Uzgadnianie z Zamawiającym wszystkich działań związanych z zobowiązaniami finansowymi. Każde takie uzgodnienie musi mieć akceptację Zamawiającego lub osoby przez niego wyznaczonej.  Inżynier Kontraktu nie ma upoważnienia do podejmowania decyzji w zakresie finansów, ale w tym zakresie winien składać określone wnioski, opinie;</w:t>
      </w:r>
    </w:p>
    <w:p w14:paraId="65E0AF3F"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Weryfikacja prawidłowości stosowania procedur unijnych i dopełnianie formalności w tym zakresie;</w:t>
      </w:r>
    </w:p>
    <w:p w14:paraId="77AFF703" w14:textId="77777777" w:rsid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lastRenderedPageBreak/>
        <w:t>Poświadczanie wykonanych robót i płatności należnych wykonawcy robót budowlanych oraz sporządzanie raportów dla zamawiającego;</w:t>
      </w:r>
    </w:p>
    <w:p w14:paraId="64CAADCF" w14:textId="1E45AEB7" w:rsidR="00A75FBD" w:rsidRPr="00A75FBD" w:rsidRDefault="00A75FBD" w:rsidP="00A75FBD">
      <w:pPr>
        <w:numPr>
          <w:ilvl w:val="2"/>
          <w:numId w:val="57"/>
        </w:numPr>
        <w:spacing w:after="5"/>
        <w:ind w:left="851" w:right="120"/>
        <w:contextualSpacing/>
        <w:jc w:val="both"/>
        <w:rPr>
          <w:rFonts w:ascii="Aptos Display" w:eastAsia="Aptos" w:hAnsi="Aptos Display" w:cs="Arial"/>
        </w:rPr>
      </w:pPr>
      <w:r w:rsidRPr="00A75FBD">
        <w:rPr>
          <w:rFonts w:ascii="Aptos Display" w:hAnsi="Aptos Display"/>
        </w:rPr>
        <w:t>W przypadku wystąpienia napraw gwarancyjnych/wad w robotach budowlanych nadzorowanych przez Inżyniera Kontraktu, Inżynier Kontraktu zobowiązuje się do weryfikacji wykonywania napraw przez ich Wykonawcę, w tym weryfikację proponowanych założeń projektowych bez dodatkowego wynagrodzenia;</w:t>
      </w:r>
    </w:p>
    <w:p w14:paraId="34A41EA2" w14:textId="77777777" w:rsidR="0027503F" w:rsidRPr="0027503F" w:rsidRDefault="0027503F" w:rsidP="0027503F">
      <w:pPr>
        <w:numPr>
          <w:ilvl w:val="2"/>
          <w:numId w:val="57"/>
        </w:numPr>
        <w:spacing w:after="5"/>
        <w:ind w:left="851" w:right="120"/>
        <w:contextualSpacing/>
        <w:jc w:val="both"/>
        <w:rPr>
          <w:rFonts w:ascii="Aptos Display" w:eastAsia="Aptos" w:hAnsi="Aptos Display" w:cs="Arial"/>
        </w:rPr>
      </w:pPr>
      <w:r w:rsidRPr="0027503F">
        <w:rPr>
          <w:rFonts w:ascii="Aptos Display" w:eastAsia="Aptos" w:hAnsi="Aptos Display" w:cs="Arial"/>
        </w:rPr>
        <w:t>Przygotowanie i monitorowanie rozliczeń finansowych Projektu w tym m.in.:</w:t>
      </w:r>
    </w:p>
    <w:p w14:paraId="1738001A"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uzgadnianie z Zamawiającym szczegółowych rozwiązań zamiennych; </w:t>
      </w:r>
    </w:p>
    <w:p w14:paraId="5A68915A"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sprawdzanie zgodności wykonanych projektów z wytycznymi umowy </w:t>
      </w:r>
      <w:r w:rsidRPr="0027503F">
        <w:rPr>
          <w:rFonts w:ascii="Aptos Display" w:eastAsia="Aptos" w:hAnsi="Aptos Display" w:cs="Arial"/>
        </w:rPr>
        <w:br/>
        <w:t>o dofinasowanie;</w:t>
      </w:r>
    </w:p>
    <w:p w14:paraId="789D1477"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aktualizacja harmonogramu rzeczowo-finansowego realizacji inwestycji; </w:t>
      </w:r>
    </w:p>
    <w:p w14:paraId="3D271337"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przygotowanie i opiniowanie harmonogramów płatności; </w:t>
      </w:r>
    </w:p>
    <w:p w14:paraId="1F18F3BC"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sprawdzanie pod względem merytorycznym, formalnym i rachunkowym rozliczeń robót i faktur;</w:t>
      </w:r>
    </w:p>
    <w:p w14:paraId="1B4B231B"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przygotowanie wzoru opisów faktur w Projekcie;</w:t>
      </w:r>
    </w:p>
    <w:p w14:paraId="2C8E71F1"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 przygotowywanie wniosków o płatność;</w:t>
      </w:r>
    </w:p>
    <w:p w14:paraId="6FB5E7B1"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 xml:space="preserve">sporządzanie rozliczeń pobranych zaliczek w ramach umów o dofinansowanie; </w:t>
      </w:r>
    </w:p>
    <w:p w14:paraId="3086538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przygotowywanie korespondencji z instytucjami finansującymi;</w:t>
      </w:r>
    </w:p>
    <w:p w14:paraId="2C3F675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obsługa Projektów w elektronicznym systemie;</w:t>
      </w:r>
    </w:p>
    <w:p w14:paraId="176C53C4"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sprawozdawczość w zakresie prowadzonej inwestycji;</w:t>
      </w:r>
    </w:p>
    <w:p w14:paraId="31D653E8" w14:textId="77777777" w:rsidR="0027503F" w:rsidRPr="0027503F" w:rsidRDefault="0027503F" w:rsidP="0027503F">
      <w:pPr>
        <w:numPr>
          <w:ilvl w:val="3"/>
          <w:numId w:val="58"/>
        </w:numPr>
        <w:spacing w:after="5"/>
        <w:ind w:left="1276" w:right="120"/>
        <w:contextualSpacing/>
        <w:jc w:val="both"/>
        <w:rPr>
          <w:rFonts w:ascii="Aptos Display" w:eastAsia="Aptos" w:hAnsi="Aptos Display" w:cs="Arial"/>
        </w:rPr>
      </w:pPr>
      <w:r w:rsidRPr="0027503F">
        <w:rPr>
          <w:rFonts w:ascii="Aptos Display" w:eastAsia="Aptos" w:hAnsi="Aptos Display" w:cs="Arial"/>
        </w:rPr>
        <w:t>sporządzenie rozliczenia końcowego inwestycji.</w:t>
      </w:r>
    </w:p>
    <w:p w14:paraId="065DAC9F"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Nadzór formalny i merytoryczny nad uzyskaniem wskaźników rezultatu przez wykonawcę robót budowlanych </w:t>
      </w:r>
    </w:p>
    <w:p w14:paraId="52B41239"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opracowanie audytu ex-post. </w:t>
      </w:r>
    </w:p>
    <w:p w14:paraId="612BF2F7" w14:textId="77777777" w:rsidR="0027503F" w:rsidRPr="0027503F" w:rsidRDefault="0027503F" w:rsidP="0027503F">
      <w:pPr>
        <w:pStyle w:val="Akapitzlist"/>
        <w:numPr>
          <w:ilvl w:val="2"/>
          <w:numId w:val="57"/>
        </w:numPr>
        <w:spacing w:after="160"/>
        <w:jc w:val="both"/>
        <w:rPr>
          <w:rFonts w:ascii="Aptos Display" w:hAnsi="Aptos Display" w:cs="Arial"/>
        </w:rPr>
      </w:pPr>
      <w:r w:rsidRPr="0027503F">
        <w:rPr>
          <w:rFonts w:ascii="Aptos Display" w:eastAsia="Aptos" w:hAnsi="Aptos Display" w:cs="Arial"/>
        </w:rPr>
        <w:t xml:space="preserve">Uczestnictwo w radach budowy, które będą powoływane nie rzadziej niż raz na dwa tygodnie (Inspektorzy, Inżynier kontraktu). </w:t>
      </w:r>
    </w:p>
    <w:p w14:paraId="3FF89F0B" w14:textId="77777777" w:rsidR="000977A1" w:rsidRDefault="000977A1" w:rsidP="000977A1">
      <w:pPr>
        <w:pStyle w:val="redniecieniowanie1akcent11"/>
        <w:tabs>
          <w:tab w:val="num" w:pos="567"/>
        </w:tabs>
        <w:ind w:left="360"/>
        <w:rPr>
          <w:rFonts w:ascii="Aptos Display" w:hAnsi="Aptos Display"/>
          <w:szCs w:val="24"/>
        </w:rPr>
      </w:pPr>
    </w:p>
    <w:p w14:paraId="35ACDF7E" w14:textId="77777777" w:rsidR="00BB58B1" w:rsidRPr="00257335" w:rsidRDefault="00BB58B1" w:rsidP="0027503F">
      <w:pPr>
        <w:pStyle w:val="Nagwek1"/>
        <w:spacing w:before="0" w:after="0"/>
        <w:rPr>
          <w:rFonts w:ascii="Aptos Display" w:hAnsi="Aptos Display" w:cs="Arial"/>
          <w:sz w:val="24"/>
          <w:szCs w:val="24"/>
        </w:rPr>
      </w:pPr>
    </w:p>
    <w:p w14:paraId="48DFEF1C" w14:textId="43DAA305"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2 Termin wykonania</w:t>
      </w:r>
    </w:p>
    <w:p w14:paraId="776D341B" w14:textId="77777777" w:rsidR="00BB58B1" w:rsidRPr="00257335" w:rsidRDefault="00BB58B1" w:rsidP="00BB58B1">
      <w:pPr>
        <w:rPr>
          <w:rFonts w:ascii="Aptos Display" w:hAnsi="Aptos Display"/>
          <w:lang w:eastAsia="en-US"/>
        </w:rPr>
      </w:pPr>
    </w:p>
    <w:p w14:paraId="51E4F411" w14:textId="77777777" w:rsidR="005B383D" w:rsidRPr="00257335" w:rsidRDefault="005B383D" w:rsidP="006B015F">
      <w:pPr>
        <w:numPr>
          <w:ilvl w:val="0"/>
          <w:numId w:val="1"/>
        </w:numPr>
        <w:jc w:val="both"/>
        <w:rPr>
          <w:rFonts w:ascii="Aptos Display" w:hAnsi="Aptos Display" w:cs="Arial"/>
        </w:rPr>
      </w:pPr>
      <w:r w:rsidRPr="00257335">
        <w:rPr>
          <w:rFonts w:ascii="Aptos Display" w:hAnsi="Aptos Display" w:cs="Arial"/>
        </w:rPr>
        <w:t xml:space="preserve">Termin rozpoczęcia: </w:t>
      </w:r>
      <w:r w:rsidRPr="00257335">
        <w:rPr>
          <w:rFonts w:ascii="Aptos Display" w:hAnsi="Aptos Display" w:cs="Arial"/>
          <w:b/>
        </w:rPr>
        <w:t>od dnia zawarcia umowy.</w:t>
      </w:r>
    </w:p>
    <w:p w14:paraId="5774036C" w14:textId="2FB98CD3" w:rsidR="005B383D" w:rsidRPr="00257335" w:rsidRDefault="005B383D" w:rsidP="006B015F">
      <w:pPr>
        <w:numPr>
          <w:ilvl w:val="0"/>
          <w:numId w:val="1"/>
        </w:numPr>
        <w:jc w:val="both"/>
        <w:rPr>
          <w:rFonts w:ascii="Aptos Display" w:hAnsi="Aptos Display" w:cs="Arial"/>
        </w:rPr>
      </w:pPr>
      <w:r w:rsidRPr="00257335">
        <w:rPr>
          <w:rFonts w:ascii="Aptos Display" w:hAnsi="Aptos Display" w:cs="Arial"/>
        </w:rPr>
        <w:t>Termin zakończenia</w:t>
      </w:r>
      <w:r w:rsidR="00DE57B8" w:rsidRPr="00257335">
        <w:rPr>
          <w:rFonts w:ascii="Aptos Display" w:hAnsi="Aptos Display" w:cs="Arial"/>
        </w:rPr>
        <w:t xml:space="preserve"> prac budowlanych</w:t>
      </w:r>
      <w:r w:rsidRPr="00257335">
        <w:rPr>
          <w:rFonts w:ascii="Aptos Display" w:hAnsi="Aptos Display" w:cs="Arial"/>
        </w:rPr>
        <w:t>:</w:t>
      </w:r>
      <w:r w:rsidR="00021834" w:rsidRPr="00257335">
        <w:rPr>
          <w:rFonts w:ascii="Aptos Display" w:hAnsi="Aptos Display" w:cs="Arial"/>
        </w:rPr>
        <w:t xml:space="preserve"> </w:t>
      </w:r>
      <w:r w:rsidR="0022037D" w:rsidRPr="00257335">
        <w:rPr>
          <w:rFonts w:ascii="Aptos Display" w:hAnsi="Aptos Display" w:cs="Arial"/>
          <w:b/>
          <w:bCs/>
        </w:rPr>
        <w:t>30 październik</w:t>
      </w:r>
      <w:r w:rsidR="005132F0" w:rsidRPr="00257335">
        <w:rPr>
          <w:rFonts w:ascii="Aptos Display" w:hAnsi="Aptos Display" w:cs="Arial"/>
          <w:b/>
          <w:bCs/>
        </w:rPr>
        <w:t>a</w:t>
      </w:r>
      <w:r w:rsidR="00D17DA4" w:rsidRPr="00257335">
        <w:rPr>
          <w:rFonts w:ascii="Aptos Display" w:hAnsi="Aptos Display" w:cs="Arial"/>
          <w:b/>
          <w:bCs/>
        </w:rPr>
        <w:t xml:space="preserve"> 2026</w:t>
      </w:r>
      <w:r w:rsidR="005132F0" w:rsidRPr="00257335">
        <w:rPr>
          <w:rFonts w:ascii="Aptos Display" w:hAnsi="Aptos Display" w:cs="Arial"/>
          <w:b/>
          <w:bCs/>
        </w:rPr>
        <w:t xml:space="preserve"> r. </w:t>
      </w:r>
    </w:p>
    <w:p w14:paraId="7609EAC2" w14:textId="2CAC64FF" w:rsidR="006C09F6" w:rsidRPr="00686DE0" w:rsidRDefault="006C09F6" w:rsidP="006B015F">
      <w:pPr>
        <w:numPr>
          <w:ilvl w:val="0"/>
          <w:numId w:val="1"/>
        </w:numPr>
        <w:jc w:val="both"/>
        <w:rPr>
          <w:rFonts w:ascii="Aptos Display" w:hAnsi="Aptos Display" w:cs="Arial"/>
        </w:rPr>
      </w:pPr>
      <w:r w:rsidRPr="00686DE0">
        <w:rPr>
          <w:rFonts w:ascii="Aptos Display" w:hAnsi="Aptos Display" w:cs="Arial"/>
          <w:b/>
          <w:bCs/>
        </w:rPr>
        <w:t xml:space="preserve">Termin </w:t>
      </w:r>
      <w:r w:rsidR="00F80B80" w:rsidRPr="00686DE0">
        <w:rPr>
          <w:rFonts w:ascii="Aptos Display" w:hAnsi="Aptos Display" w:cs="Arial"/>
          <w:b/>
          <w:bCs/>
        </w:rPr>
        <w:t xml:space="preserve">sporządzenia przez wykonawcę raportu i rozliczenia końcowego zadania: </w:t>
      </w:r>
      <w:r w:rsidR="0014585F" w:rsidRPr="00686DE0">
        <w:rPr>
          <w:rFonts w:ascii="Aptos Display" w:hAnsi="Aptos Display" w:cs="Arial"/>
          <w:b/>
          <w:bCs/>
        </w:rPr>
        <w:br/>
      </w:r>
      <w:r w:rsidR="00A76966" w:rsidRPr="00686DE0">
        <w:rPr>
          <w:rFonts w:ascii="Aptos Display" w:hAnsi="Aptos Display" w:cs="Arial"/>
          <w:b/>
          <w:bCs/>
        </w:rPr>
        <w:t xml:space="preserve">nie później niż </w:t>
      </w:r>
      <w:r w:rsidR="0014585F" w:rsidRPr="00686DE0">
        <w:rPr>
          <w:rFonts w:ascii="Aptos Display" w:hAnsi="Aptos Display" w:cs="Arial"/>
          <w:b/>
          <w:bCs/>
        </w:rPr>
        <w:t xml:space="preserve">7 </w:t>
      </w:r>
      <w:r w:rsidR="00F80B80" w:rsidRPr="00686DE0">
        <w:rPr>
          <w:rFonts w:ascii="Aptos Display" w:hAnsi="Aptos Display" w:cs="Arial"/>
          <w:b/>
          <w:bCs/>
        </w:rPr>
        <w:t>grudnia 2026 r.</w:t>
      </w:r>
    </w:p>
    <w:p w14:paraId="1F647226" w14:textId="16D25907" w:rsidR="001D0860" w:rsidRPr="00273057" w:rsidRDefault="00DE57B8" w:rsidP="001D0860">
      <w:pPr>
        <w:numPr>
          <w:ilvl w:val="0"/>
          <w:numId w:val="1"/>
        </w:numPr>
        <w:jc w:val="both"/>
        <w:rPr>
          <w:rFonts w:ascii="Aptos Display" w:hAnsi="Aptos Display" w:cs="Arial"/>
        </w:rPr>
      </w:pPr>
      <w:r w:rsidRPr="00273057">
        <w:rPr>
          <w:rFonts w:ascii="Aptos Display" w:hAnsi="Aptos Display" w:cs="Arial"/>
          <w:b/>
          <w:bCs/>
        </w:rPr>
        <w:t xml:space="preserve">Termin </w:t>
      </w:r>
      <w:r w:rsidR="00E66F6D" w:rsidRPr="00273057">
        <w:rPr>
          <w:rFonts w:ascii="Aptos Display" w:hAnsi="Aptos Display" w:cs="Arial"/>
          <w:b/>
          <w:bCs/>
        </w:rPr>
        <w:t xml:space="preserve">pełnienia </w:t>
      </w:r>
      <w:r w:rsidR="001D0860" w:rsidRPr="00273057">
        <w:rPr>
          <w:rFonts w:ascii="Aptos Display" w:hAnsi="Aptos Display" w:cs="Arial"/>
          <w:b/>
          <w:bCs/>
        </w:rPr>
        <w:t>funkcji Inżyniera Kontraktu</w:t>
      </w:r>
      <w:r w:rsidR="001D0860" w:rsidRPr="00273057">
        <w:rPr>
          <w:rFonts w:ascii="Aptos Display" w:hAnsi="Aptos Display" w:cs="Arial"/>
        </w:rPr>
        <w:t>:</w:t>
      </w:r>
    </w:p>
    <w:p w14:paraId="1A0CB419" w14:textId="50D6A329" w:rsidR="001D0860" w:rsidRPr="00257335" w:rsidRDefault="001D0860" w:rsidP="001D0860">
      <w:pPr>
        <w:ind w:left="360"/>
        <w:jc w:val="both"/>
        <w:rPr>
          <w:rFonts w:ascii="Aptos Display" w:hAnsi="Aptos Display" w:cs="Arial"/>
        </w:rPr>
      </w:pPr>
      <w:r w:rsidRPr="00273057">
        <w:rPr>
          <w:rFonts w:ascii="Aptos Display" w:hAnsi="Aptos Display" w:cs="Arial"/>
          <w:b/>
          <w:bCs/>
        </w:rPr>
        <w:t>Od podpisania umowy, poprze</w:t>
      </w:r>
      <w:r w:rsidR="00F94502" w:rsidRPr="00273057">
        <w:rPr>
          <w:rFonts w:ascii="Aptos Display" w:hAnsi="Aptos Display" w:cs="Arial"/>
          <w:b/>
          <w:bCs/>
        </w:rPr>
        <w:t xml:space="preserve">z czas realizacji robót budowlanych, do dnia zatwierdzenia </w:t>
      </w:r>
      <w:r w:rsidR="00CA53A1" w:rsidRPr="00273057">
        <w:rPr>
          <w:rFonts w:ascii="Aptos Display" w:hAnsi="Aptos Display" w:cs="Arial"/>
          <w:b/>
          <w:bCs/>
        </w:rPr>
        <w:t xml:space="preserve">przez Zamawiającego </w:t>
      </w:r>
      <w:r w:rsidR="00284CAF" w:rsidRPr="00273057">
        <w:rPr>
          <w:rFonts w:ascii="Aptos Display" w:hAnsi="Aptos Display" w:cs="Arial"/>
          <w:b/>
          <w:bCs/>
        </w:rPr>
        <w:t>sporządz</w:t>
      </w:r>
      <w:r w:rsidR="00CA53A1" w:rsidRPr="00273057">
        <w:rPr>
          <w:rFonts w:ascii="Aptos Display" w:hAnsi="Aptos Display" w:cs="Arial"/>
          <w:b/>
          <w:bCs/>
        </w:rPr>
        <w:t xml:space="preserve">onego przez Wykonawcę </w:t>
      </w:r>
      <w:r w:rsidR="001A7B66" w:rsidRPr="00273057">
        <w:rPr>
          <w:rFonts w:ascii="Aptos Display" w:hAnsi="Aptos Display" w:cs="Arial"/>
          <w:b/>
          <w:bCs/>
        </w:rPr>
        <w:t xml:space="preserve">raportu </w:t>
      </w:r>
      <w:r w:rsidR="00D34329" w:rsidRPr="00273057">
        <w:rPr>
          <w:rFonts w:ascii="Aptos Display" w:hAnsi="Aptos Display" w:cs="Arial"/>
          <w:b/>
          <w:bCs/>
        </w:rPr>
        <w:br/>
      </w:r>
      <w:r w:rsidR="00284CAF" w:rsidRPr="00273057">
        <w:rPr>
          <w:rFonts w:ascii="Aptos Display" w:hAnsi="Aptos Display" w:cs="Arial"/>
          <w:b/>
          <w:bCs/>
        </w:rPr>
        <w:t>i rozliczenia końcowego zadania.</w:t>
      </w:r>
      <w:r w:rsidR="00284CAF" w:rsidRPr="00257335">
        <w:rPr>
          <w:rFonts w:ascii="Aptos Display" w:hAnsi="Aptos Display" w:cs="Arial"/>
          <w:b/>
          <w:bCs/>
        </w:rPr>
        <w:t xml:space="preserve"> </w:t>
      </w:r>
    </w:p>
    <w:p w14:paraId="7D7ED1A9" w14:textId="79DE11A2" w:rsidR="003B0944" w:rsidRPr="00257335" w:rsidRDefault="003B0944" w:rsidP="006B015F">
      <w:pPr>
        <w:numPr>
          <w:ilvl w:val="0"/>
          <w:numId w:val="1"/>
        </w:numPr>
        <w:jc w:val="both"/>
        <w:rPr>
          <w:rFonts w:ascii="Aptos Display" w:hAnsi="Aptos Display" w:cs="Arial"/>
        </w:rPr>
      </w:pPr>
      <w:r w:rsidRPr="00257335">
        <w:rPr>
          <w:rFonts w:ascii="Aptos Display" w:hAnsi="Aptos Display" w:cs="Arial"/>
        </w:rPr>
        <w:t xml:space="preserve">W przypadku zmiany terminu realizacji Projektu, Wykonawca będzie obowiązany do wykonywania zobowiązań umownych w zakresie realizacji wszystkich obowiązków umownych, w pełnym zakresie w wydłużonym terminie, a zmiana terminu obowiązuje strony umowy od dnia otrzymania przez Wykonawcę pisemnej informacji o podjęciu tego rodzaju decyzji przez Zamawiającego wraz z jej uzasadnieniem. </w:t>
      </w:r>
    </w:p>
    <w:p w14:paraId="66C8D520" w14:textId="77777777" w:rsidR="006F1358" w:rsidRPr="00257335" w:rsidRDefault="006F1358" w:rsidP="006B015F">
      <w:pPr>
        <w:numPr>
          <w:ilvl w:val="0"/>
          <w:numId w:val="1"/>
        </w:numPr>
        <w:jc w:val="both"/>
        <w:rPr>
          <w:rFonts w:ascii="Aptos Display" w:hAnsi="Aptos Display" w:cs="Arial"/>
        </w:rPr>
      </w:pPr>
      <w:r w:rsidRPr="00257335">
        <w:rPr>
          <w:rFonts w:ascii="Aptos Display" w:hAnsi="Aptos Display" w:cs="Arial"/>
        </w:rPr>
        <w:t>Strony przewidują następujące terminy realizacji Umowy:</w:t>
      </w:r>
    </w:p>
    <w:p w14:paraId="310F0F96" w14:textId="553E4325" w:rsidR="00525E0B" w:rsidRPr="00257335" w:rsidRDefault="00525E0B"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rPr>
        <w:t xml:space="preserve">Sprawdzenie i przesłanie ewentualnych uwag i/lub propozycji dotyczących </w:t>
      </w:r>
      <w:r w:rsidRPr="00257335">
        <w:rPr>
          <w:rFonts w:ascii="Aptos Display" w:hAnsi="Aptos Display"/>
        </w:rPr>
        <w:lastRenderedPageBreak/>
        <w:t xml:space="preserve">przygotowanej przez Zamawiającego dokumentacji przetargowej w szczególności </w:t>
      </w:r>
      <w:r w:rsidR="00D34329" w:rsidRPr="00257335">
        <w:rPr>
          <w:rFonts w:ascii="Aptos Display" w:hAnsi="Aptos Display"/>
        </w:rPr>
        <w:br/>
      </w:r>
      <w:r w:rsidRPr="00257335">
        <w:rPr>
          <w:rFonts w:ascii="Aptos Display" w:hAnsi="Aptos Display"/>
        </w:rPr>
        <w:t>w zakresie opisu przedmiotu zamówienia, warunków czy kryterium oceny;</w:t>
      </w:r>
    </w:p>
    <w:p w14:paraId="7353719A" w14:textId="416867D8" w:rsidR="0099217C" w:rsidRPr="00E13358" w:rsidRDefault="006F1358" w:rsidP="00E13358">
      <w:pPr>
        <w:pStyle w:val="Akapitzlist"/>
        <w:widowControl w:val="0"/>
        <w:autoSpaceDE w:val="0"/>
        <w:autoSpaceDN w:val="0"/>
        <w:jc w:val="both"/>
        <w:rPr>
          <w:rFonts w:ascii="Aptos Display" w:hAnsi="Aptos Display" w:cs="Arial"/>
        </w:rPr>
      </w:pPr>
      <w:r w:rsidRPr="00257335">
        <w:rPr>
          <w:rFonts w:ascii="Aptos Display" w:hAnsi="Aptos Display" w:cs="Arial"/>
        </w:rPr>
        <w:t xml:space="preserve">do </w:t>
      </w:r>
      <w:r w:rsidR="00A769F3" w:rsidRPr="00257335">
        <w:rPr>
          <w:rFonts w:ascii="Aptos Display" w:hAnsi="Aptos Display" w:cs="Arial"/>
        </w:rPr>
        <w:t>10 dni kalenda</w:t>
      </w:r>
      <w:r w:rsidR="00A769F3" w:rsidRPr="00E13358">
        <w:rPr>
          <w:rFonts w:ascii="Aptos Display" w:hAnsi="Aptos Display" w:cs="Arial"/>
        </w:rPr>
        <w:t>rzowych</w:t>
      </w:r>
      <w:r w:rsidR="00B1011B" w:rsidRPr="00E13358">
        <w:rPr>
          <w:rFonts w:ascii="Aptos Display" w:hAnsi="Aptos Display" w:cs="Arial"/>
        </w:rPr>
        <w:t xml:space="preserve"> </w:t>
      </w:r>
      <w:r w:rsidRPr="00E13358">
        <w:rPr>
          <w:rFonts w:ascii="Aptos Display" w:hAnsi="Aptos Display" w:cs="Arial"/>
        </w:rPr>
        <w:t>od dnia podpisania umowy;</w:t>
      </w:r>
    </w:p>
    <w:p w14:paraId="750450F7" w14:textId="55452F57" w:rsidR="0099217C" w:rsidRPr="00257335" w:rsidRDefault="006F1358"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cs="Arial"/>
        </w:rPr>
        <w:t>W pozostałym zakresie terminy realizacj</w:t>
      </w:r>
      <w:r w:rsidR="00B70311" w:rsidRPr="00257335">
        <w:rPr>
          <w:rFonts w:ascii="Aptos Display" w:hAnsi="Aptos Display" w:cs="Arial"/>
        </w:rPr>
        <w:t xml:space="preserve">i </w:t>
      </w:r>
      <w:r w:rsidRPr="00257335">
        <w:rPr>
          <w:rFonts w:ascii="Aptos Display" w:hAnsi="Aptos Display" w:cs="Arial"/>
        </w:rPr>
        <w:t xml:space="preserve">będą na bieżąco ustalane między stronami </w:t>
      </w:r>
      <w:r w:rsidR="00B70311" w:rsidRPr="00257335">
        <w:rPr>
          <w:rFonts w:ascii="Aptos Display" w:hAnsi="Aptos Display" w:cs="Arial"/>
        </w:rPr>
        <w:br/>
      </w:r>
      <w:r w:rsidRPr="00257335">
        <w:rPr>
          <w:rFonts w:ascii="Aptos Display" w:hAnsi="Aptos Display" w:cs="Arial"/>
        </w:rPr>
        <w:t>z zastrzeżeniem ust</w:t>
      </w:r>
      <w:r w:rsidRPr="00791D25">
        <w:rPr>
          <w:rFonts w:ascii="Aptos Display" w:hAnsi="Aptos Display" w:cs="Arial"/>
        </w:rPr>
        <w:t xml:space="preserve">. </w:t>
      </w:r>
      <w:r w:rsidR="00791D25" w:rsidRPr="00791D25">
        <w:rPr>
          <w:rFonts w:ascii="Aptos Display" w:hAnsi="Aptos Display" w:cs="Arial"/>
        </w:rPr>
        <w:t>5</w:t>
      </w:r>
      <w:r w:rsidRPr="00791D25">
        <w:rPr>
          <w:rFonts w:ascii="Aptos Display" w:hAnsi="Aptos Display" w:cs="Arial"/>
        </w:rPr>
        <w:t>.</w:t>
      </w:r>
    </w:p>
    <w:p w14:paraId="41C68932" w14:textId="5A361038" w:rsidR="006F1358" w:rsidRPr="00257335" w:rsidRDefault="006F1358" w:rsidP="009E02EB">
      <w:pPr>
        <w:pStyle w:val="Akapitzlist"/>
        <w:widowControl w:val="0"/>
        <w:numPr>
          <w:ilvl w:val="0"/>
          <w:numId w:val="55"/>
        </w:numPr>
        <w:autoSpaceDE w:val="0"/>
        <w:autoSpaceDN w:val="0"/>
        <w:jc w:val="both"/>
        <w:rPr>
          <w:rFonts w:ascii="Aptos Display" w:hAnsi="Aptos Display" w:cs="Arial"/>
        </w:rPr>
      </w:pPr>
      <w:r w:rsidRPr="00257335">
        <w:rPr>
          <w:rFonts w:ascii="Aptos Display" w:hAnsi="Aptos Display" w:cs="Arial"/>
        </w:rPr>
        <w:t xml:space="preserve">W terminie do 7 dni roboczych od wyboru pierwszego Wykonawcy robót budowlanych Strony ustalą szczegółowy harmonogram prac objętych przedmiotem umowy, który </w:t>
      </w:r>
      <w:r w:rsidR="00791D25">
        <w:rPr>
          <w:rFonts w:ascii="Aptos Display" w:hAnsi="Aptos Display" w:cs="Arial"/>
        </w:rPr>
        <w:br/>
      </w:r>
      <w:r w:rsidRPr="00257335">
        <w:rPr>
          <w:rFonts w:ascii="Aptos Display" w:hAnsi="Aptos Display" w:cs="Arial"/>
        </w:rPr>
        <w:t>w momencie jego podpisana przez drugą ze Stron stanie się integralnym Załącznikiem nr 3 do umowy.</w:t>
      </w:r>
    </w:p>
    <w:p w14:paraId="0A7739F2" w14:textId="77777777" w:rsidR="00BB58B1" w:rsidRPr="00257335" w:rsidRDefault="00BB58B1" w:rsidP="006B015F">
      <w:pPr>
        <w:pStyle w:val="Nagwek1"/>
        <w:spacing w:before="0" w:after="0"/>
        <w:jc w:val="center"/>
        <w:rPr>
          <w:rFonts w:ascii="Aptos Display" w:hAnsi="Aptos Display" w:cs="Arial"/>
          <w:sz w:val="24"/>
          <w:szCs w:val="24"/>
        </w:rPr>
      </w:pPr>
      <w:bookmarkStart w:id="1" w:name="_Hlk127279630"/>
    </w:p>
    <w:p w14:paraId="3DDB7D0B" w14:textId="3D553FA4"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w:t>
      </w:r>
      <w:bookmarkEnd w:id="1"/>
      <w:r w:rsidRPr="00257335">
        <w:rPr>
          <w:rFonts w:ascii="Aptos Display" w:hAnsi="Aptos Display" w:cs="Arial"/>
          <w:sz w:val="24"/>
          <w:szCs w:val="24"/>
        </w:rPr>
        <w:t xml:space="preserve"> 3 Wynagrodzenie</w:t>
      </w:r>
    </w:p>
    <w:p w14:paraId="0C11C8DA" w14:textId="77777777" w:rsidR="00BB58B1" w:rsidRPr="00257335" w:rsidRDefault="00BB58B1" w:rsidP="00BB58B1">
      <w:pPr>
        <w:rPr>
          <w:rFonts w:ascii="Aptos Display" w:hAnsi="Aptos Display"/>
          <w:lang w:eastAsia="en-US"/>
        </w:rPr>
      </w:pPr>
    </w:p>
    <w:p w14:paraId="76E6F753" w14:textId="77777777" w:rsidR="00845178" w:rsidRPr="00257335" w:rsidRDefault="00845178" w:rsidP="00845178">
      <w:pPr>
        <w:pStyle w:val="Tekstpodstawowy"/>
        <w:numPr>
          <w:ilvl w:val="0"/>
          <w:numId w:val="5"/>
        </w:numPr>
        <w:ind w:left="357" w:hanging="357"/>
        <w:rPr>
          <w:rFonts w:ascii="Aptos Display" w:hAnsi="Aptos Display" w:cs="Arial"/>
          <w:szCs w:val="24"/>
        </w:rPr>
      </w:pPr>
      <w:r w:rsidRPr="00257335">
        <w:rPr>
          <w:rFonts w:ascii="Aptos Display" w:hAnsi="Aptos Display" w:cs="Arial"/>
          <w:szCs w:val="24"/>
        </w:rPr>
        <w:t>Za wykonanie Przedmiotu umowy, Wykonawca otrzyma wynagrodzenie ryczałtowe, w wysokości:</w:t>
      </w:r>
    </w:p>
    <w:p w14:paraId="15AB109C"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netto: ………………………………… PLN</w:t>
      </w:r>
    </w:p>
    <w:p w14:paraId="5EA8E20C"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(słownie:……………………………………………………………………złotych)</w:t>
      </w:r>
    </w:p>
    <w:p w14:paraId="0FF4DB1A" w14:textId="77777777" w:rsidR="00845178" w:rsidRPr="00257335" w:rsidRDefault="00845178" w:rsidP="00845178">
      <w:pPr>
        <w:pStyle w:val="Tekstpodstawowy"/>
        <w:ind w:left="851" w:hanging="480"/>
        <w:rPr>
          <w:rFonts w:ascii="Aptos Display" w:hAnsi="Aptos Display" w:cs="Arial"/>
          <w:szCs w:val="24"/>
        </w:rPr>
      </w:pPr>
      <w:r w:rsidRPr="00257335">
        <w:rPr>
          <w:rFonts w:ascii="Aptos Display" w:hAnsi="Aptos Display" w:cs="Arial"/>
          <w:szCs w:val="24"/>
        </w:rPr>
        <w:t>VAT:………% tj.…………………………………………………..PLN</w:t>
      </w:r>
    </w:p>
    <w:p w14:paraId="3F8627C6" w14:textId="77777777" w:rsidR="00845178" w:rsidRPr="00257335" w:rsidRDefault="00845178" w:rsidP="00845178">
      <w:pPr>
        <w:pStyle w:val="Tekstpodstawowy"/>
        <w:ind w:left="360" w:firstLine="66"/>
        <w:rPr>
          <w:rFonts w:ascii="Aptos Display" w:hAnsi="Aptos Display" w:cs="Arial"/>
          <w:szCs w:val="24"/>
        </w:rPr>
      </w:pPr>
      <w:r w:rsidRPr="00257335">
        <w:rPr>
          <w:rFonts w:ascii="Aptos Display" w:hAnsi="Aptos Display" w:cs="Arial"/>
          <w:szCs w:val="24"/>
        </w:rPr>
        <w:t>brutto:…………………….....……… PLN</w:t>
      </w:r>
    </w:p>
    <w:p w14:paraId="18B09AAB" w14:textId="77777777" w:rsidR="00845178" w:rsidRPr="00257335" w:rsidRDefault="00845178" w:rsidP="00845178">
      <w:pPr>
        <w:pStyle w:val="Tekstpodstawowy"/>
        <w:ind w:left="851" w:hanging="482"/>
        <w:rPr>
          <w:rFonts w:ascii="Aptos Display" w:hAnsi="Aptos Display" w:cs="Arial"/>
          <w:szCs w:val="24"/>
        </w:rPr>
      </w:pPr>
      <w:r w:rsidRPr="00257335">
        <w:rPr>
          <w:rFonts w:ascii="Aptos Display" w:hAnsi="Aptos Display" w:cs="Arial"/>
          <w:szCs w:val="24"/>
        </w:rPr>
        <w:t>(słownie:…………………………………………………………………..złotych).</w:t>
      </w:r>
    </w:p>
    <w:p w14:paraId="4A2A4D64" w14:textId="77777777" w:rsidR="00845178" w:rsidRPr="00257335" w:rsidRDefault="00845178" w:rsidP="00845178">
      <w:pPr>
        <w:pStyle w:val="Akapitzlist"/>
        <w:numPr>
          <w:ilvl w:val="0"/>
          <w:numId w:val="5"/>
        </w:numPr>
        <w:jc w:val="both"/>
        <w:rPr>
          <w:rFonts w:ascii="Aptos Display" w:hAnsi="Aptos Display" w:cs="Arial"/>
        </w:rPr>
      </w:pPr>
      <w:r w:rsidRPr="00257335">
        <w:rPr>
          <w:rFonts w:ascii="Aptos Display" w:hAnsi="Aptos Display" w:cs="Arial"/>
        </w:rPr>
        <w:t>Wynagrodzenie będzie płatne na podstawie faktur</w:t>
      </w:r>
      <w:r>
        <w:rPr>
          <w:rFonts w:ascii="Aptos Display" w:hAnsi="Aptos Display" w:cs="Arial"/>
        </w:rPr>
        <w:t xml:space="preserve">y VAT wystawionej po zaakceptowaniu przez Zamawiającego Raportu Końcowego, </w:t>
      </w:r>
      <w:r w:rsidRPr="00257335">
        <w:rPr>
          <w:rFonts w:ascii="Aptos Display" w:hAnsi="Aptos Display" w:cs="Arial"/>
        </w:rPr>
        <w:t>w terminie do 30 dni od daty wpływu, złożenia w siedzibie Zamawiającego prawidłowo wystawionej faktury VAT</w:t>
      </w:r>
      <w:r>
        <w:rPr>
          <w:rFonts w:ascii="Aptos Display" w:hAnsi="Aptos Display" w:cs="Arial"/>
        </w:rPr>
        <w:t>.</w:t>
      </w:r>
    </w:p>
    <w:p w14:paraId="53E7C2CE" w14:textId="77777777" w:rsidR="00845178" w:rsidRPr="00257335" w:rsidRDefault="00845178" w:rsidP="00845178">
      <w:pPr>
        <w:pStyle w:val="Akapitzlist"/>
        <w:numPr>
          <w:ilvl w:val="0"/>
          <w:numId w:val="5"/>
        </w:numPr>
        <w:jc w:val="both"/>
        <w:rPr>
          <w:rFonts w:ascii="Aptos Display" w:hAnsi="Aptos Display" w:cs="Arial"/>
        </w:rPr>
      </w:pPr>
      <w:r w:rsidRPr="00257335">
        <w:rPr>
          <w:rFonts w:ascii="Aptos Display" w:hAnsi="Aptos Display" w:cs="Arial"/>
        </w:rPr>
        <w:t xml:space="preserve">Wynagrodzenie ma charakter ryczałtowy, jest stałe i niezmienne w całym okresie realizacji przedmiotu Umowy i wszystkie czynności wymagane dla realizacji przedmiotu Umowy. </w:t>
      </w:r>
      <w:r>
        <w:rPr>
          <w:rFonts w:ascii="Aptos Display" w:hAnsi="Aptos Display" w:cs="Arial"/>
        </w:rPr>
        <w:br/>
      </w:r>
      <w:r w:rsidRPr="00257335">
        <w:rPr>
          <w:rFonts w:ascii="Aptos Display" w:hAnsi="Aptos Display" w:cs="Arial"/>
        </w:rPr>
        <w:t>W szczególności, jakiekolwiek zmiany wykonawcy</w:t>
      </w:r>
      <w:r>
        <w:rPr>
          <w:rFonts w:ascii="Aptos Display" w:hAnsi="Aptos Display" w:cs="Arial"/>
        </w:rPr>
        <w:t xml:space="preserve"> </w:t>
      </w:r>
      <w:r w:rsidRPr="00257335">
        <w:rPr>
          <w:rFonts w:ascii="Aptos Display" w:hAnsi="Aptos Display" w:cs="Arial"/>
        </w:rPr>
        <w:t xml:space="preserve">oraz wydłużenie czasu realizacji Inwestycji, nie uzasadniają podwyższenia wynagrodzenia należnego Wykonawcy, chyba że realizacja Umowy przekroczy termin umowy określony w </w:t>
      </w:r>
      <w:r w:rsidRPr="00845178">
        <w:rPr>
          <w:rFonts w:ascii="Aptos Display" w:hAnsi="Aptos Display" w:cs="Arial"/>
          <w:color w:val="000000" w:themeColor="text1"/>
        </w:rPr>
        <w:t>§ 2 ust. 3.</w:t>
      </w:r>
      <w:r w:rsidRPr="00257335">
        <w:rPr>
          <w:rFonts w:ascii="Aptos Display" w:hAnsi="Aptos Display" w:cs="Arial"/>
          <w:color w:val="000000" w:themeColor="text1"/>
        </w:rPr>
        <w:t xml:space="preserve">  </w:t>
      </w:r>
      <w:r w:rsidRPr="00257335">
        <w:rPr>
          <w:rFonts w:ascii="Aptos Display" w:hAnsi="Aptos Display" w:cs="Arial"/>
        </w:rPr>
        <w:t>Wynagrodzenie obejmuje wszelkie koszty Wykonawcy związane z realizacją przedmiotu umowy, w tym w szczególności koszty prowadzenia biura inżyniera, koszty transportu oraz koszty ogólne. Koszty ogólne zawierają w szczególności: koszty ubezpieczenia, szkolenia BHP, koszty zapewnienia biura z zapleczem dla personelu na terenie realizacji Projektu, wyposażenia biura i obsługi administracyjnej oraz zapewnienia łączności zgodnie z SWZ (łącze internetowe i telefoniczne) oraz inne koszty niewymienione, a związane z wykonywaniem przedmiotu umowy.</w:t>
      </w:r>
    </w:p>
    <w:p w14:paraId="7D292BA1" w14:textId="77777777" w:rsidR="00845178" w:rsidRPr="00257335" w:rsidRDefault="00845178" w:rsidP="00845178">
      <w:pPr>
        <w:numPr>
          <w:ilvl w:val="0"/>
          <w:numId w:val="5"/>
        </w:numPr>
        <w:jc w:val="both"/>
        <w:rPr>
          <w:rFonts w:ascii="Aptos Display" w:hAnsi="Aptos Display" w:cs="Arial"/>
        </w:rPr>
      </w:pPr>
      <w:r w:rsidRPr="00257335">
        <w:rPr>
          <w:rFonts w:ascii="Aptos Display" w:hAnsi="Aptos Display" w:cs="Arial"/>
        </w:rPr>
        <w:t>Zamawiający będzie dokonywał płatności należnego Wykonawcy wynagrodzenia, w terminie do 30 dni od dnia otrzymania przez Zamawiającego prawidłowo wystawionych przez Wykonawcę faktur VAT. W przypadku wystawiania w 2026 r. faktur VAT w postaci ustrukturyzowanej (w rozumieniu art. 2 pkt 32a ustawy z dnia 11 marca 2004 r. o podatku od towarów i usług) dane nabywcy na fakturze powinny zostać wskazane w sposób następujący:</w:t>
      </w:r>
    </w:p>
    <w:p w14:paraId="2F7BB4AD" w14:textId="77777777" w:rsidR="00845178" w:rsidRPr="00257335" w:rsidRDefault="00845178" w:rsidP="00845178">
      <w:pPr>
        <w:ind w:left="360"/>
        <w:rPr>
          <w:rFonts w:ascii="Aptos Display" w:hAnsi="Aptos Display" w:cs="Arial"/>
        </w:rPr>
      </w:pPr>
      <w:r w:rsidRPr="00257335">
        <w:rPr>
          <w:rFonts w:ascii="Aptos Display" w:hAnsi="Aptos Display" w:cs="Arial"/>
        </w:rPr>
        <w:t>Nabywca (Podmiot nr 2):</w:t>
      </w:r>
      <w:r w:rsidRPr="00257335">
        <w:rPr>
          <w:rFonts w:ascii="Aptos Display" w:hAnsi="Aptos Display" w:cs="Arial"/>
        </w:rPr>
        <w:br/>
        <w:t>Gmina Syców, ul. Mickiewicza 1, 56 - 500 Syców, NIP: 9111778954</w:t>
      </w:r>
    </w:p>
    <w:p w14:paraId="37CF2DFC" w14:textId="77777777" w:rsidR="00845178" w:rsidRPr="00257335" w:rsidRDefault="00845178" w:rsidP="00845178">
      <w:pPr>
        <w:ind w:left="360"/>
        <w:rPr>
          <w:rFonts w:ascii="Aptos Display" w:hAnsi="Aptos Display" w:cs="Arial"/>
        </w:rPr>
      </w:pPr>
      <w:r w:rsidRPr="00257335">
        <w:rPr>
          <w:rFonts w:ascii="Aptos Display" w:hAnsi="Aptos Display" w:cs="Arial"/>
        </w:rPr>
        <w:t>Podmiot inny (Podmiot nr 3)</w:t>
      </w:r>
      <w:r w:rsidRPr="00257335">
        <w:rPr>
          <w:rFonts w:ascii="Aptos Display" w:hAnsi="Aptos Display" w:cs="Arial"/>
        </w:rPr>
        <w:br/>
        <w:t>w roli jednostka samorządu terytorialnego – odbiorca</w:t>
      </w:r>
      <w:r w:rsidRPr="00257335">
        <w:rPr>
          <w:rFonts w:ascii="Aptos Display" w:hAnsi="Aptos Display" w:cs="Arial"/>
        </w:rPr>
        <w:br/>
        <w:t>Urząd Gminy Syców, ul. Mickiewicza 1, 56 - 500 Syców, NIP jednostki wewnętrznej JST: 6190016727</w:t>
      </w:r>
    </w:p>
    <w:p w14:paraId="2223EDEC" w14:textId="77777777" w:rsidR="00845178" w:rsidRPr="00257335" w:rsidRDefault="00845178" w:rsidP="00845178">
      <w:pPr>
        <w:pStyle w:val="Tekstpodstawowy"/>
        <w:numPr>
          <w:ilvl w:val="0"/>
          <w:numId w:val="5"/>
        </w:numPr>
        <w:jc w:val="both"/>
        <w:rPr>
          <w:rFonts w:ascii="Aptos Display" w:hAnsi="Aptos Display" w:cs="Arial"/>
          <w:szCs w:val="24"/>
        </w:rPr>
      </w:pPr>
      <w:r w:rsidRPr="00257335">
        <w:rPr>
          <w:rFonts w:ascii="Aptos Display" w:hAnsi="Aptos Display" w:cs="Arial"/>
          <w:szCs w:val="24"/>
        </w:rPr>
        <w:lastRenderedPageBreak/>
        <w:t>Faktura VAT będzie wystawiona na:</w:t>
      </w:r>
    </w:p>
    <w:p w14:paraId="576B3440"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NABYWCA: Gmina Syców, ul. A. Mickiewicza 1 56-500 Syców NIP 911-17-78-954,</w:t>
      </w:r>
    </w:p>
    <w:p w14:paraId="46C059F6"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 xml:space="preserve">ODBIORCA: Urząd Miasta i Gminy Syców ul. Mickiewicza 1 56-500 Syców </w:t>
      </w:r>
    </w:p>
    <w:p w14:paraId="5C47FC9F" w14:textId="77777777" w:rsidR="00845178" w:rsidRPr="00257335" w:rsidRDefault="00845178" w:rsidP="00845178">
      <w:pPr>
        <w:pStyle w:val="Tekstpodstawowy"/>
        <w:ind w:left="360"/>
        <w:jc w:val="both"/>
        <w:rPr>
          <w:rFonts w:ascii="Aptos Display" w:hAnsi="Aptos Display" w:cs="Arial"/>
          <w:szCs w:val="24"/>
        </w:rPr>
      </w:pPr>
      <w:r w:rsidRPr="00257335">
        <w:rPr>
          <w:rFonts w:ascii="Aptos Display" w:hAnsi="Aptos Display" w:cs="Arial"/>
          <w:szCs w:val="24"/>
        </w:rPr>
        <w:t>– zapis dot. ODBIORCY może być umieszczony w UWAGACH do dokumentu.</w:t>
      </w:r>
    </w:p>
    <w:p w14:paraId="50B339D3" w14:textId="77777777" w:rsidR="00845178" w:rsidRPr="00257335" w:rsidRDefault="00845178" w:rsidP="00845178">
      <w:pPr>
        <w:pStyle w:val="Tekstpodstawowy"/>
        <w:numPr>
          <w:ilvl w:val="0"/>
          <w:numId w:val="5"/>
        </w:numPr>
        <w:ind w:left="357" w:hanging="357"/>
        <w:jc w:val="both"/>
        <w:rPr>
          <w:rFonts w:ascii="Aptos Display" w:hAnsi="Aptos Display" w:cs="Arial"/>
          <w:szCs w:val="24"/>
        </w:rPr>
      </w:pPr>
      <w:r w:rsidRPr="00257335">
        <w:rPr>
          <w:rFonts w:ascii="Aptos Display" w:hAnsi="Aptos Display" w:cs="Arial"/>
          <w:szCs w:val="24"/>
        </w:rPr>
        <w:t>Za termin zapłaty przyjmuje się datę obciążenia rachunku bankowego Zamawiającego.</w:t>
      </w:r>
    </w:p>
    <w:p w14:paraId="06BE3A3C" w14:textId="77777777" w:rsidR="00845178" w:rsidRPr="00257335" w:rsidRDefault="00845178" w:rsidP="00845178">
      <w:pPr>
        <w:pStyle w:val="Tekstpodstawowy"/>
        <w:numPr>
          <w:ilvl w:val="0"/>
          <w:numId w:val="5"/>
        </w:numPr>
        <w:ind w:left="357" w:hanging="357"/>
        <w:jc w:val="both"/>
        <w:rPr>
          <w:rFonts w:ascii="Aptos Display" w:hAnsi="Aptos Display" w:cs="Arial"/>
          <w:szCs w:val="24"/>
        </w:rPr>
      </w:pPr>
      <w:r w:rsidRPr="00257335">
        <w:rPr>
          <w:rFonts w:ascii="Aptos Display" w:hAnsi="Aptos Display" w:cs="Arial"/>
          <w:szCs w:val="24"/>
        </w:rPr>
        <w:t xml:space="preserve">Poza przypadkami wyraźnie przewidzianymi w Umowie, uznaje się, że: </w:t>
      </w:r>
    </w:p>
    <w:p w14:paraId="4ACCB676" w14:textId="77777777" w:rsidR="00845178" w:rsidRPr="00257335" w:rsidRDefault="00845178" w:rsidP="00845178">
      <w:pPr>
        <w:numPr>
          <w:ilvl w:val="0"/>
          <w:numId w:val="36"/>
        </w:numPr>
        <w:shd w:val="clear" w:color="auto" w:fill="FFFFFF"/>
        <w:ind w:left="567" w:right="442"/>
        <w:jc w:val="both"/>
        <w:rPr>
          <w:rFonts w:ascii="Aptos Display" w:hAnsi="Aptos Display" w:cs="Arial"/>
        </w:rPr>
      </w:pPr>
      <w:r w:rsidRPr="00257335">
        <w:rPr>
          <w:rFonts w:ascii="Aptos Display" w:hAnsi="Aptos Display" w:cs="Arial"/>
        </w:rPr>
        <w:t xml:space="preserve">Wykonawca uwzględnił wszelkie dodatkowe elementy zamówienia nie określone szczegółowo, ale niezbędne dla wykonania przedmiotu Umowy, oraz </w:t>
      </w:r>
    </w:p>
    <w:p w14:paraId="2A809C38" w14:textId="77777777" w:rsidR="00845178" w:rsidRPr="00257335" w:rsidRDefault="00845178" w:rsidP="00845178">
      <w:pPr>
        <w:numPr>
          <w:ilvl w:val="0"/>
          <w:numId w:val="36"/>
        </w:numPr>
        <w:shd w:val="clear" w:color="auto" w:fill="FFFFFF"/>
        <w:ind w:left="567" w:right="442"/>
        <w:jc w:val="both"/>
        <w:rPr>
          <w:rFonts w:ascii="Aptos Display" w:hAnsi="Aptos Display" w:cs="Arial"/>
        </w:rPr>
      </w:pPr>
      <w:r w:rsidRPr="00257335">
        <w:rPr>
          <w:rFonts w:ascii="Aptos Display" w:hAnsi="Aptos Display" w:cs="Arial"/>
        </w:rPr>
        <w:t>Wartość Umowy w całości obejmuje wszelkie ryzyko i nieprzewidziane okoliczności przy wykonaniu przedmiotu Umowy, w tym ceny jakichkolwiek materiałów lub usług, a także wszelkie prace i wydatki dodatkowe bądź inne, czy to odrębnie lub szczegółowo wymienione bądź określone w Umowie, czy nie, które albo są nieodzowne w celu wykonywania i ukończenia przedmiotu Umowy.</w:t>
      </w:r>
    </w:p>
    <w:p w14:paraId="5E48B195" w14:textId="77777777" w:rsidR="002969E2" w:rsidRPr="00257335" w:rsidRDefault="002969E2" w:rsidP="002969E2">
      <w:pPr>
        <w:shd w:val="clear" w:color="auto" w:fill="FFFFFF"/>
        <w:ind w:left="567" w:right="442"/>
        <w:jc w:val="both"/>
        <w:rPr>
          <w:rFonts w:ascii="Aptos Display" w:hAnsi="Aptos Display" w:cs="Arial"/>
        </w:rPr>
      </w:pPr>
    </w:p>
    <w:p w14:paraId="74D10A62" w14:textId="645833CE"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4</w:t>
      </w:r>
      <w:r w:rsidR="00303621" w:rsidRPr="00257335">
        <w:rPr>
          <w:rFonts w:ascii="Aptos Display" w:hAnsi="Aptos Display" w:cs="Arial"/>
          <w:sz w:val="24"/>
          <w:szCs w:val="24"/>
        </w:rPr>
        <w:t xml:space="preserve"> </w:t>
      </w:r>
      <w:r w:rsidR="0022461C" w:rsidRPr="00257335">
        <w:rPr>
          <w:rFonts w:ascii="Aptos Display" w:hAnsi="Aptos Display" w:cs="Arial"/>
          <w:sz w:val="24"/>
          <w:szCs w:val="24"/>
        </w:rPr>
        <w:t>F</w:t>
      </w:r>
      <w:r w:rsidR="00303621" w:rsidRPr="00257335">
        <w:rPr>
          <w:rFonts w:ascii="Aptos Display" w:hAnsi="Aptos Display" w:cs="Arial"/>
          <w:sz w:val="24"/>
          <w:szCs w:val="24"/>
        </w:rPr>
        <w:t>aktury elektroniczne</w:t>
      </w:r>
      <w:r w:rsidR="002C4E3B" w:rsidRPr="00257335">
        <w:rPr>
          <w:rFonts w:ascii="Aptos Display" w:hAnsi="Aptos Display" w:cs="Arial"/>
          <w:sz w:val="24"/>
          <w:szCs w:val="24"/>
        </w:rPr>
        <w:t xml:space="preserve">/metoda podzielnej </w:t>
      </w:r>
      <w:r w:rsidR="000E1984" w:rsidRPr="00257335">
        <w:rPr>
          <w:rFonts w:ascii="Aptos Display" w:hAnsi="Aptos Display" w:cs="Arial"/>
          <w:sz w:val="24"/>
          <w:szCs w:val="24"/>
        </w:rPr>
        <w:t>płatności</w:t>
      </w:r>
    </w:p>
    <w:p w14:paraId="3CF3B2E9" w14:textId="77777777" w:rsidR="00BB58B1" w:rsidRPr="00257335" w:rsidRDefault="00BB58B1" w:rsidP="00BB58B1">
      <w:pPr>
        <w:rPr>
          <w:rFonts w:ascii="Aptos Display" w:hAnsi="Aptos Display"/>
          <w:lang w:eastAsia="en-US"/>
        </w:rPr>
      </w:pPr>
    </w:p>
    <w:p w14:paraId="12885661" w14:textId="77777777"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W przypadku zamiaru przesłania ustrukturyzowanej faktury elektronicznej przez Wykonawcę może on przesłać uFE, o których mowa w art. 2 pkt 4. uEF, tj. faktury spełniające wymagania umożliwiające przesyłanie za pośrednictwem PEF,  o których mowa w art. 2 pkt. 32 uVAT; przesył uFE poprzez PEF możliwy jest po założeniu przez Wykonawcę konta na PEF, a dostarczenie uFE następuje poprzez skrzynkę PEPPOL identyfikowaną poprzez NIP dla celów VAT Gminy – dotyczy Urzędu Gminy. Konto na PEF umożliwia odbiór i przesyłanie uFE oraz iDE zaś PEF to system teleinformatyczny, którego funkcjonowanie zapewnia Minister Przedsiębiorczości i Technologii z siedziba przy Placu Trzech Krzyży 3/5, 00-507 Warszawa. Platforma dostępna jest pod adresem: </w:t>
      </w:r>
      <w:hyperlink r:id="rId8" w:history="1">
        <w:r w:rsidRPr="00257335">
          <w:rPr>
            <w:rStyle w:val="Hipercze"/>
            <w:rFonts w:ascii="Aptos Display" w:hAnsi="Aptos Display" w:cs="Arial"/>
          </w:rPr>
          <w:t>https://efaktura.gov.pl/uslugi-pef/</w:t>
        </w:r>
      </w:hyperlink>
      <w:r w:rsidRPr="00257335">
        <w:rPr>
          <w:rFonts w:ascii="Aptos Display" w:hAnsi="Aptos Display" w:cs="Arial"/>
        </w:rPr>
        <w:t>.</w:t>
      </w:r>
    </w:p>
    <w:p w14:paraId="1366759F" w14:textId="2A1317AF"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Data wpływu uFE uzależniona jest od czasu pracy Biura </w:t>
      </w:r>
      <w:r w:rsidR="00DA5A20" w:rsidRPr="00257335">
        <w:rPr>
          <w:rFonts w:ascii="Aptos Display" w:hAnsi="Aptos Display" w:cs="Arial"/>
        </w:rPr>
        <w:t>Podawczego</w:t>
      </w:r>
      <w:r w:rsidRPr="00257335">
        <w:rPr>
          <w:rFonts w:ascii="Aptos Display" w:hAnsi="Aptos Display" w:cs="Arial"/>
        </w:rPr>
        <w:t xml:space="preserve"> Zamawiającego, umożliwiającego Zamawiającemu terminowe wywiązanie się z zapłaty wynagrodzenia Wykonawcy.</w:t>
      </w:r>
    </w:p>
    <w:p w14:paraId="5CBB18F2" w14:textId="77777777"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Zamawiający oświadcza, iż Biuro Obsługi Klienta czynne jest w</w:t>
      </w:r>
      <w:r w:rsidRPr="00257335">
        <w:rPr>
          <w:rFonts w:ascii="Aptos Display" w:hAnsi="Aptos Display" w:cs="Arial"/>
        </w:rPr>
        <w:t>:</w:t>
      </w:r>
    </w:p>
    <w:p w14:paraId="10B8E0FF"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poniedziałek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1F9C4B63" w14:textId="5B438F6A"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 xml:space="preserve">wtorek w godzinach: od </w:t>
      </w:r>
      <w:r w:rsidR="007F66D6" w:rsidRPr="00257335">
        <w:rPr>
          <w:rFonts w:ascii="Aptos Display" w:hAnsi="Aptos Display" w:cs="Arial"/>
        </w:rPr>
        <w:t>7</w:t>
      </w:r>
      <w:r w:rsidRPr="00257335">
        <w:rPr>
          <w:rFonts w:ascii="Aptos Display" w:hAnsi="Aptos Display" w:cs="Arial"/>
          <w:vertAlign w:val="superscript"/>
        </w:rPr>
        <w:t>30</w:t>
      </w:r>
      <w:r w:rsidRPr="00257335">
        <w:rPr>
          <w:rFonts w:ascii="Aptos Display" w:hAnsi="Aptos Display" w:cs="Arial"/>
        </w:rPr>
        <w:t xml:space="preserve"> do 16</w:t>
      </w:r>
      <w:r w:rsidRPr="00257335">
        <w:rPr>
          <w:rFonts w:ascii="Aptos Display" w:hAnsi="Aptos Display" w:cs="Arial"/>
          <w:vertAlign w:val="superscript"/>
        </w:rPr>
        <w:t>30</w:t>
      </w:r>
    </w:p>
    <w:p w14:paraId="4A04EA02"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środę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39922EC9" w14:textId="77777777"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czwartek w godzinach: od 7</w:t>
      </w:r>
      <w:r w:rsidRPr="00257335">
        <w:rPr>
          <w:rFonts w:ascii="Aptos Display" w:hAnsi="Aptos Display" w:cs="Arial"/>
          <w:vertAlign w:val="superscript"/>
        </w:rPr>
        <w:t>30</w:t>
      </w:r>
      <w:r w:rsidRPr="00257335">
        <w:rPr>
          <w:rFonts w:ascii="Aptos Display" w:hAnsi="Aptos Display" w:cs="Arial"/>
        </w:rPr>
        <w:t xml:space="preserve"> do 15</w:t>
      </w:r>
      <w:r w:rsidRPr="00257335">
        <w:rPr>
          <w:rFonts w:ascii="Aptos Display" w:hAnsi="Aptos Display" w:cs="Arial"/>
          <w:vertAlign w:val="superscript"/>
        </w:rPr>
        <w:t>30</w:t>
      </w:r>
    </w:p>
    <w:p w14:paraId="3819A99D" w14:textId="532835C3" w:rsidR="00303621" w:rsidRPr="00257335" w:rsidRDefault="00303621" w:rsidP="009E02EB">
      <w:pPr>
        <w:pStyle w:val="Akapitzlist"/>
        <w:numPr>
          <w:ilvl w:val="0"/>
          <w:numId w:val="9"/>
        </w:numPr>
        <w:contextualSpacing w:val="0"/>
        <w:jc w:val="both"/>
        <w:rPr>
          <w:rFonts w:ascii="Aptos Display" w:hAnsi="Aptos Display" w:cs="Arial"/>
          <w:vertAlign w:val="superscript"/>
        </w:rPr>
      </w:pPr>
      <w:r w:rsidRPr="00257335">
        <w:rPr>
          <w:rFonts w:ascii="Aptos Display" w:hAnsi="Aptos Display" w:cs="Arial"/>
        </w:rPr>
        <w:t>piątek w godzinach: od 7</w:t>
      </w:r>
      <w:r w:rsidRPr="00257335">
        <w:rPr>
          <w:rFonts w:ascii="Aptos Display" w:hAnsi="Aptos Display" w:cs="Arial"/>
          <w:vertAlign w:val="superscript"/>
        </w:rPr>
        <w:t>30</w:t>
      </w:r>
      <w:r w:rsidRPr="00257335">
        <w:rPr>
          <w:rFonts w:ascii="Aptos Display" w:hAnsi="Aptos Display" w:cs="Arial"/>
        </w:rPr>
        <w:t xml:space="preserve"> do 1</w:t>
      </w:r>
      <w:r w:rsidR="00601B31" w:rsidRPr="00257335">
        <w:rPr>
          <w:rFonts w:ascii="Aptos Display" w:hAnsi="Aptos Display" w:cs="Arial"/>
        </w:rPr>
        <w:t>4</w:t>
      </w:r>
      <w:r w:rsidRPr="00257335">
        <w:rPr>
          <w:rFonts w:ascii="Aptos Display" w:hAnsi="Aptos Display" w:cs="Arial"/>
          <w:vertAlign w:val="superscript"/>
        </w:rPr>
        <w:t>30</w:t>
      </w:r>
    </w:p>
    <w:p w14:paraId="4B8CC8A5" w14:textId="03DBC923"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 xml:space="preserve">Zamawiający oświadcza, iż Biuro </w:t>
      </w:r>
      <w:r w:rsidR="00816EE9" w:rsidRPr="00257335">
        <w:rPr>
          <w:rFonts w:ascii="Aptos Display" w:hAnsi="Aptos Display" w:cs="Arial"/>
          <w:iCs/>
        </w:rPr>
        <w:t>Podawcze</w:t>
      </w:r>
      <w:r w:rsidRPr="00257335">
        <w:rPr>
          <w:rFonts w:ascii="Aptos Display" w:hAnsi="Aptos Display" w:cs="Arial"/>
          <w:iCs/>
        </w:rPr>
        <w:t xml:space="preserve"> jest nieczynne w soboty, niedziele oraz </w:t>
      </w:r>
      <w:r w:rsidR="009C1E35" w:rsidRPr="00257335">
        <w:rPr>
          <w:rFonts w:ascii="Aptos Display" w:hAnsi="Aptos Display" w:cs="Arial"/>
          <w:iCs/>
        </w:rPr>
        <w:br/>
      </w:r>
      <w:r w:rsidRPr="00257335">
        <w:rPr>
          <w:rFonts w:ascii="Aptos Display" w:hAnsi="Aptos Display" w:cs="Arial"/>
          <w:iCs/>
        </w:rPr>
        <w:t>w święta oraz dni dodatkowo wolne od pracy.</w:t>
      </w:r>
    </w:p>
    <w:p w14:paraId="72FA4F42" w14:textId="3FC74766" w:rsidR="00303621" w:rsidRPr="00257335" w:rsidRDefault="00303621" w:rsidP="009E02EB">
      <w:pPr>
        <w:pStyle w:val="Akapitzlist"/>
        <w:numPr>
          <w:ilvl w:val="0"/>
          <w:numId w:val="8"/>
        </w:numPr>
        <w:suppressAutoHyphens/>
        <w:autoSpaceDN w:val="0"/>
        <w:contextualSpacing w:val="0"/>
        <w:jc w:val="both"/>
        <w:rPr>
          <w:rFonts w:ascii="Aptos Display" w:hAnsi="Aptos Display" w:cs="Arial"/>
          <w:iCs/>
        </w:rPr>
      </w:pPr>
      <w:r w:rsidRPr="00257335">
        <w:rPr>
          <w:rFonts w:ascii="Aptos Display" w:hAnsi="Aptos Display" w:cs="Arial"/>
          <w:iCs/>
        </w:rPr>
        <w:t xml:space="preserve">Strony postanawiają, iż w przypadku przesłania uFE poza godzinami pracy, w dni wolne od pracy lub święta, a także poza czasem pracy Biura </w:t>
      </w:r>
      <w:r w:rsidR="00A859F1" w:rsidRPr="00257335">
        <w:rPr>
          <w:rFonts w:ascii="Aptos Display" w:hAnsi="Aptos Display" w:cs="Arial"/>
          <w:iCs/>
        </w:rPr>
        <w:t>Podawczego</w:t>
      </w:r>
      <w:r w:rsidRPr="00257335">
        <w:rPr>
          <w:rFonts w:ascii="Aptos Display" w:hAnsi="Aptos Display" w:cs="Arial"/>
          <w:iCs/>
        </w:rPr>
        <w:t>, uznaje się, że została ona doręczona w następnym dniu roboczym.</w:t>
      </w:r>
    </w:p>
    <w:p w14:paraId="07BF97B5" w14:textId="21BFFC23"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Działając na podstawie art. 4 ust. 4 uEF Zamawiający nie wyraża zgody na przesyłanie za pośrednictwem PEF iDE, wskazanych w art. 2 pkt. 3 ustawy z dnia 9 listopada 2018 r. </w:t>
      </w:r>
      <w:r w:rsidR="009C1E35" w:rsidRPr="00257335">
        <w:rPr>
          <w:rFonts w:ascii="Aptos Display" w:hAnsi="Aptos Display" w:cs="Arial"/>
        </w:rPr>
        <w:br/>
      </w:r>
      <w:r w:rsidRPr="00257335">
        <w:rPr>
          <w:rFonts w:ascii="Aptos Display" w:hAnsi="Aptos Display" w:cs="Arial"/>
        </w:rPr>
        <w:t xml:space="preserve">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w:t>
      </w:r>
      <w:r w:rsidRPr="00257335">
        <w:rPr>
          <w:rFonts w:ascii="Aptos Display" w:hAnsi="Aptos Display" w:cs="Arial"/>
        </w:rPr>
        <w:lastRenderedPageBreak/>
        <w:t>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5C2BB0A0" w14:textId="5D389BF0" w:rsidR="00303621" w:rsidRPr="00257335" w:rsidRDefault="00303621" w:rsidP="009E02EB">
      <w:pPr>
        <w:pStyle w:val="Akapitzlist"/>
        <w:numPr>
          <w:ilvl w:val="0"/>
          <w:numId w:val="8"/>
        </w:numPr>
        <w:contextualSpacing w:val="0"/>
        <w:jc w:val="both"/>
        <w:textAlignment w:val="baseline"/>
        <w:rPr>
          <w:rFonts w:ascii="Aptos Display" w:hAnsi="Aptos Display" w:cs="Arial"/>
        </w:rPr>
      </w:pPr>
      <w:r w:rsidRPr="00257335">
        <w:rPr>
          <w:rFonts w:ascii="Aptos Display" w:hAnsi="Aptos Display" w:cs="Arial"/>
        </w:rPr>
        <w:t xml:space="preserve">W oparciu o art. 4 ust. 3 ustawy o EF Zamawiający wyłącza stosowanie ustrukturyzowanych faktur elektronicznych, o których mowa w art. 2 pkt. 4 tej ustawy, tj. w stosunku do umów do których nie stosuje się przepisów ustawy – Prawo Zamówień Publicznych, ustawy </w:t>
      </w:r>
      <w:r w:rsidR="009C1E35" w:rsidRPr="00257335">
        <w:rPr>
          <w:rFonts w:ascii="Aptos Display" w:hAnsi="Aptos Display" w:cs="Arial"/>
        </w:rPr>
        <w:br/>
      </w:r>
      <w:r w:rsidRPr="00257335">
        <w:rPr>
          <w:rFonts w:ascii="Aptos Display" w:hAnsi="Aptos Display" w:cs="Arial"/>
        </w:rPr>
        <w:t>o koncesji na roboty budowlane albo ustawy o partnerstwie publiczno-prywatnym.</w:t>
      </w:r>
    </w:p>
    <w:p w14:paraId="1323DAF8" w14:textId="433AED7D"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iCs/>
        </w:rPr>
        <w:t xml:space="preserve">Strony postanawiają, że w przypadku przesłania przez </w:t>
      </w:r>
      <w:r w:rsidRPr="00257335">
        <w:rPr>
          <w:rFonts w:ascii="Aptos Display" w:hAnsi="Aptos Display" w:cs="Arial"/>
        </w:rPr>
        <w:t>Wykonawcę</w:t>
      </w:r>
      <w:r w:rsidRPr="00257335">
        <w:rPr>
          <w:rFonts w:ascii="Aptos Display" w:hAnsi="Aptos Display" w:cs="Arial"/>
          <w:iCs/>
        </w:rPr>
        <w:t xml:space="preserve"> uFE do zamówienia, stosunku</w:t>
      </w:r>
      <w:r w:rsidR="005719BA" w:rsidRPr="00257335">
        <w:rPr>
          <w:rFonts w:ascii="Aptos Display" w:hAnsi="Aptos Display" w:cs="Arial"/>
          <w:iCs/>
        </w:rPr>
        <w:t>,</w:t>
      </w:r>
      <w:r w:rsidRPr="00257335">
        <w:rPr>
          <w:rFonts w:ascii="Aptos Display" w:hAnsi="Aptos Display" w:cs="Arial"/>
          <w:iCs/>
        </w:rPr>
        <w:t xml:space="preserve"> do którego zastosowanie ma pkt 7, faktura taka będzie uznana za nieskutecznie doręczoną, tym samym nie biegną terminy związane z zapłatą wynagrodzenia </w:t>
      </w:r>
      <w:r w:rsidRPr="00257335">
        <w:rPr>
          <w:rFonts w:ascii="Aptos Display" w:hAnsi="Aptos Display" w:cs="Arial"/>
        </w:rPr>
        <w:t>Wykonawcy</w:t>
      </w:r>
      <w:r w:rsidRPr="00257335">
        <w:rPr>
          <w:rFonts w:ascii="Aptos Display" w:hAnsi="Aptos Display" w:cs="Arial"/>
          <w:iCs/>
        </w:rPr>
        <w:t xml:space="preserve"> za wykonanie zleconych zamówieniem świadczeń wobec Zamawiającego. W ww. przypadku </w:t>
      </w:r>
      <w:r w:rsidRPr="00257335">
        <w:rPr>
          <w:rFonts w:ascii="Aptos Display" w:hAnsi="Aptos Display" w:cs="Arial"/>
        </w:rPr>
        <w:t xml:space="preserve">Wykonawca </w:t>
      </w:r>
      <w:r w:rsidRPr="00257335">
        <w:rPr>
          <w:rFonts w:ascii="Aptos Display" w:hAnsi="Aptos Display" w:cs="Arial"/>
          <w:iCs/>
        </w:rPr>
        <w:t>zobowiązany będzie do doręczenia jej w tradycyjny sposób tj. osobiście do biura podawczego Zamawiającego lub za pośrednictwem operatora pocztowego lub przedsiębiorstwa zajmującego się doręczaniem przesyłek (kurierem)</w:t>
      </w:r>
    </w:p>
    <w:p w14:paraId="619424B3" w14:textId="6646C26E" w:rsidR="00303621" w:rsidRPr="00257335" w:rsidRDefault="00303621" w:rsidP="009E02EB">
      <w:pPr>
        <w:pStyle w:val="Akapitzlist"/>
        <w:numPr>
          <w:ilvl w:val="0"/>
          <w:numId w:val="8"/>
        </w:numPr>
        <w:contextualSpacing w:val="0"/>
        <w:jc w:val="both"/>
        <w:rPr>
          <w:rFonts w:ascii="Aptos Display" w:hAnsi="Aptos Display" w:cs="Arial"/>
          <w:iCs/>
        </w:rPr>
      </w:pPr>
      <w:r w:rsidRPr="00257335">
        <w:rPr>
          <w:rFonts w:ascii="Aptos Display" w:hAnsi="Aptos Display" w:cs="Arial"/>
        </w:rPr>
        <w:t>Wykonawca</w:t>
      </w:r>
      <w:r w:rsidRPr="00257335">
        <w:rPr>
          <w:rFonts w:ascii="Aptos Display" w:hAnsi="Aptos Display" w:cs="Arial"/>
          <w:iCs/>
        </w:rPr>
        <w:t xml:space="preserve"> oświadcza, iż właściwym dla niego organem podatkowym jest Naczelnik Urzędu Skarbowego w ………...</w:t>
      </w:r>
      <w:r w:rsidR="00451C1F" w:rsidRPr="00257335">
        <w:rPr>
          <w:rFonts w:ascii="Aptos Display" w:hAnsi="Aptos Display" w:cs="Arial"/>
          <w:iCs/>
        </w:rPr>
        <w:t>..........................................................................................</w:t>
      </w:r>
      <w:r w:rsidRPr="00257335">
        <w:rPr>
          <w:rFonts w:ascii="Aptos Display" w:hAnsi="Aptos Display" w:cs="Arial"/>
          <w:iCs/>
        </w:rPr>
        <w:t xml:space="preserve"> W przypadku, gdy w okresie obowiązywania umowy zmieni się właściwość miejscowa </w:t>
      </w:r>
      <w:r w:rsidRPr="00257335">
        <w:rPr>
          <w:rFonts w:ascii="Aptos Display" w:hAnsi="Aptos Display" w:cs="Arial"/>
        </w:rPr>
        <w:t xml:space="preserve">Wykonawcy </w:t>
      </w:r>
      <w:r w:rsidRPr="00257335">
        <w:rPr>
          <w:rFonts w:ascii="Aptos Display" w:hAnsi="Aptos Display" w:cs="Arial"/>
          <w:iCs/>
        </w:rPr>
        <w:t>zobowiązany jest zawiadomić Zamawiającego nie później niż wraz z fakturą dokumentującą realizację zamówienia/zlecenia/umowy.</w:t>
      </w:r>
    </w:p>
    <w:p w14:paraId="0B50C13F" w14:textId="77777777" w:rsidR="00303621" w:rsidRPr="00257335" w:rsidRDefault="00303621" w:rsidP="009E02EB">
      <w:pPr>
        <w:pStyle w:val="Akapitzlist"/>
        <w:numPr>
          <w:ilvl w:val="0"/>
          <w:numId w:val="8"/>
        </w:numPr>
        <w:contextualSpacing w:val="0"/>
        <w:jc w:val="both"/>
        <w:rPr>
          <w:rFonts w:ascii="Aptos Display" w:hAnsi="Aptos Display" w:cs="Arial"/>
        </w:rPr>
      </w:pPr>
      <w:r w:rsidRPr="00257335">
        <w:rPr>
          <w:rFonts w:ascii="Aptos Display" w:hAnsi="Aptos Display" w:cs="Arial"/>
        </w:rPr>
        <w:t xml:space="preserve">Zapisy związane z metoda podzielonej płatności (split payment) w odniesieniu do podatników VAT czynnych: </w:t>
      </w:r>
    </w:p>
    <w:p w14:paraId="341235AD" w14:textId="089BCD27" w:rsidR="00303621" w:rsidRPr="00257335" w:rsidRDefault="00303621" w:rsidP="009E02EB">
      <w:pPr>
        <w:pStyle w:val="Akapitzlist"/>
        <w:numPr>
          <w:ilvl w:val="6"/>
          <w:numId w:val="8"/>
        </w:numPr>
        <w:contextualSpacing w:val="0"/>
        <w:jc w:val="both"/>
        <w:rPr>
          <w:rFonts w:ascii="Aptos Display" w:hAnsi="Aptos Display" w:cs="Arial"/>
          <w:iCs/>
        </w:rPr>
      </w:pPr>
      <w:r w:rsidRPr="00257335">
        <w:rPr>
          <w:rFonts w:ascii="Aptos Display" w:hAnsi="Aptos Display" w:cs="Arial"/>
        </w:rPr>
        <w:t>Wykonawca</w:t>
      </w:r>
      <w:r w:rsidRPr="00257335">
        <w:rPr>
          <w:rFonts w:ascii="Aptos Display" w:hAnsi="Aptos Display" w:cs="Arial"/>
          <w:iCs/>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(split payment), zgodnie z przepisami ustawy z dnia 11 marca 2004 r. o podatku od towarów i usług (t. j. Dz. U. z 20</w:t>
      </w:r>
      <w:r w:rsidR="00FC30CE" w:rsidRPr="00257335">
        <w:rPr>
          <w:rFonts w:ascii="Aptos Display" w:hAnsi="Aptos Display" w:cs="Arial"/>
          <w:iCs/>
        </w:rPr>
        <w:t>24 r. poz. 361</w:t>
      </w:r>
      <w:r w:rsidRPr="00257335">
        <w:rPr>
          <w:rFonts w:ascii="Aptos Display" w:hAnsi="Aptos Display" w:cs="Arial"/>
          <w:iCs/>
        </w:rPr>
        <w:t xml:space="preserve"> ze zm.).</w:t>
      </w:r>
    </w:p>
    <w:p w14:paraId="7D357FDD" w14:textId="0924C015" w:rsidR="00AF2727" w:rsidRPr="00257335" w:rsidRDefault="00303621" w:rsidP="009E02EB">
      <w:pPr>
        <w:pStyle w:val="Akapitzlist"/>
        <w:numPr>
          <w:ilvl w:val="6"/>
          <w:numId w:val="8"/>
        </w:numPr>
        <w:contextualSpacing w:val="0"/>
        <w:jc w:val="both"/>
        <w:rPr>
          <w:rFonts w:ascii="Aptos Display" w:hAnsi="Aptos Display" w:cs="Arial"/>
          <w:iCs/>
        </w:rPr>
      </w:pPr>
      <w:r w:rsidRPr="00257335">
        <w:rPr>
          <w:rFonts w:ascii="Aptos Display" w:hAnsi="Aptos Display" w:cs="Arial"/>
          <w:iCs/>
        </w:rPr>
        <w:t>Zamawiający oświadcza, że zapłata wynagrodzenia wskazanego w niniejszej umowy następować będzie z zastosowaniem mechanizmu podzielonej płatności, o którym mowa w art. 108a ust. 1 ustawy z dnia 11 marca 2004 r. o podatku od towarów i usług. W ww. przypadku Strony uznają, iż roszczenie o zapłatę zostało zaspokojone.</w:t>
      </w:r>
    </w:p>
    <w:p w14:paraId="14E600F4" w14:textId="5FC31C21" w:rsidR="00303621" w:rsidRPr="00700DAA" w:rsidRDefault="00303621" w:rsidP="009E02EB">
      <w:pPr>
        <w:pStyle w:val="Akapitzlist"/>
        <w:numPr>
          <w:ilvl w:val="6"/>
          <w:numId w:val="8"/>
        </w:numPr>
        <w:contextualSpacing w:val="0"/>
        <w:jc w:val="both"/>
        <w:rPr>
          <w:rFonts w:ascii="Aptos Display" w:hAnsi="Aptos Display" w:cs="Arial"/>
          <w:lang w:eastAsia="en-US"/>
        </w:rPr>
      </w:pPr>
      <w:r w:rsidRPr="00257335">
        <w:rPr>
          <w:rFonts w:ascii="Aptos Display" w:hAnsi="Aptos Display" w:cs="Arial"/>
          <w:iCs/>
        </w:rPr>
        <w:t xml:space="preserve">W przypadku braku możliwości zastosowania zapłaty w sposób określony w pkt 2, </w:t>
      </w:r>
      <w:r w:rsidR="009C1E35" w:rsidRPr="00257335">
        <w:rPr>
          <w:rFonts w:ascii="Aptos Display" w:hAnsi="Aptos Display" w:cs="Arial"/>
          <w:iCs/>
        </w:rPr>
        <w:br/>
      </w:r>
      <w:r w:rsidRPr="00257335">
        <w:rPr>
          <w:rFonts w:ascii="Aptos Display" w:hAnsi="Aptos Display" w:cs="Arial"/>
          <w:iCs/>
        </w:rPr>
        <w:t xml:space="preserve">w szczególności zwrotu przez bank/SKOK kwoty objętej przelewem z zastosowanym „komunikatem przelewu” </w:t>
      </w:r>
      <w:r w:rsidRPr="00257335">
        <w:rPr>
          <w:rFonts w:ascii="Aptos Display" w:hAnsi="Aptos Display" w:cs="Arial"/>
        </w:rPr>
        <w:t>Wykonawca</w:t>
      </w:r>
      <w:r w:rsidRPr="00257335">
        <w:rPr>
          <w:rFonts w:ascii="Aptos Display" w:hAnsi="Aptos Display" w:cs="Arial"/>
          <w:iCs/>
        </w:rPr>
        <w:t xml:space="preserve"> nie ma prawa do naliczania odsetek za nieterminową zapłatę do momentu zawiadomienia Zamawiającego o możliwości dokonania zapłaty z zastosowaniem mechanizmu podzielonej płatności. </w:t>
      </w:r>
      <w:r w:rsidRPr="00257335">
        <w:rPr>
          <w:rFonts w:ascii="Aptos Display" w:hAnsi="Aptos Display" w:cs="Arial"/>
        </w:rPr>
        <w:t>Wykonawca</w:t>
      </w:r>
      <w:r w:rsidRPr="00257335">
        <w:rPr>
          <w:rFonts w:ascii="Aptos Display" w:hAnsi="Aptos Display" w:cs="Arial"/>
          <w:iCs/>
        </w:rPr>
        <w:t xml:space="preserve"> zobowiązany jest zawiadomić Zamawiającego niezwłocznie o wystąpieniu możliwości wskazanej wyżej.</w:t>
      </w:r>
    </w:p>
    <w:p w14:paraId="354AB212" w14:textId="77777777" w:rsidR="00700DAA" w:rsidRDefault="00700DAA" w:rsidP="00700DAA">
      <w:pPr>
        <w:pStyle w:val="Akapitzlist"/>
        <w:ind w:left="786"/>
        <w:contextualSpacing w:val="0"/>
        <w:jc w:val="both"/>
        <w:rPr>
          <w:rFonts w:ascii="Aptos Display" w:hAnsi="Aptos Display" w:cs="Arial"/>
          <w:iCs/>
        </w:rPr>
      </w:pPr>
    </w:p>
    <w:p w14:paraId="07AA8F28" w14:textId="77777777" w:rsidR="00700DAA" w:rsidRDefault="00700DAA" w:rsidP="00700DAA">
      <w:pPr>
        <w:pStyle w:val="Akapitzlist"/>
        <w:ind w:left="786"/>
        <w:contextualSpacing w:val="0"/>
        <w:jc w:val="both"/>
        <w:rPr>
          <w:rFonts w:ascii="Aptos Display" w:hAnsi="Aptos Display" w:cs="Arial"/>
          <w:iCs/>
        </w:rPr>
      </w:pPr>
    </w:p>
    <w:p w14:paraId="5B6D309E" w14:textId="77777777" w:rsidR="00700DAA" w:rsidRDefault="00700DAA" w:rsidP="00700DAA">
      <w:pPr>
        <w:pStyle w:val="Akapitzlist"/>
        <w:ind w:left="786"/>
        <w:contextualSpacing w:val="0"/>
        <w:jc w:val="both"/>
        <w:rPr>
          <w:rFonts w:ascii="Aptos Display" w:hAnsi="Aptos Display" w:cs="Arial"/>
          <w:iCs/>
        </w:rPr>
      </w:pPr>
    </w:p>
    <w:p w14:paraId="1AFC94E6" w14:textId="77777777" w:rsidR="00700DAA" w:rsidRPr="00257335" w:rsidRDefault="00700DAA" w:rsidP="00700DAA">
      <w:pPr>
        <w:pStyle w:val="Akapitzlist"/>
        <w:ind w:left="786"/>
        <w:contextualSpacing w:val="0"/>
        <w:jc w:val="both"/>
        <w:rPr>
          <w:rFonts w:ascii="Aptos Display" w:hAnsi="Aptos Display" w:cs="Arial"/>
          <w:lang w:eastAsia="en-US"/>
        </w:rPr>
      </w:pPr>
    </w:p>
    <w:p w14:paraId="3818FFD7" w14:textId="77777777" w:rsidR="00665429" w:rsidRPr="00257335" w:rsidRDefault="00665429" w:rsidP="006B015F">
      <w:pPr>
        <w:pStyle w:val="Nagwek1"/>
        <w:spacing w:before="0" w:after="0"/>
        <w:jc w:val="center"/>
        <w:rPr>
          <w:ins w:id="2" w:author="Mateusz Nogala" w:date="2025-12-30T20:13:00Z" w16du:dateUtc="2025-12-30T19:13:00Z"/>
          <w:rFonts w:ascii="Aptos Display" w:hAnsi="Aptos Display" w:cs="Arial"/>
          <w:sz w:val="24"/>
          <w:szCs w:val="24"/>
        </w:rPr>
      </w:pPr>
    </w:p>
    <w:p w14:paraId="2687CF4D" w14:textId="3D9FD772"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5 </w:t>
      </w:r>
      <w:r w:rsidR="00944815" w:rsidRPr="00257335">
        <w:rPr>
          <w:rFonts w:ascii="Aptos Display" w:hAnsi="Aptos Display" w:cs="Arial"/>
          <w:sz w:val="24"/>
          <w:szCs w:val="24"/>
        </w:rPr>
        <w:t>Obowiązki Stron</w:t>
      </w:r>
    </w:p>
    <w:p w14:paraId="526AC57C" w14:textId="77777777" w:rsidR="00BB58B1" w:rsidRPr="00257335" w:rsidRDefault="00BB58B1" w:rsidP="00BB58B1">
      <w:pPr>
        <w:rPr>
          <w:rFonts w:ascii="Aptos Display" w:hAnsi="Aptos Display"/>
          <w:lang w:eastAsia="en-US"/>
        </w:rPr>
      </w:pPr>
    </w:p>
    <w:p w14:paraId="35C3F9C2" w14:textId="746E483C" w:rsidR="005719BA" w:rsidRPr="00257335" w:rsidRDefault="005719BA" w:rsidP="009E02EB">
      <w:pPr>
        <w:pStyle w:val="Default"/>
        <w:numPr>
          <w:ilvl w:val="1"/>
          <w:numId w:val="10"/>
        </w:numPr>
        <w:jc w:val="both"/>
        <w:rPr>
          <w:rFonts w:ascii="Aptos Display" w:hAnsi="Aptos Display"/>
        </w:rPr>
      </w:pPr>
      <w:r w:rsidRPr="00257335">
        <w:rPr>
          <w:rFonts w:ascii="Aptos Display" w:hAnsi="Aptos Display"/>
        </w:rPr>
        <w:t>Do obowiązków Zamawi</w:t>
      </w:r>
      <w:r w:rsidR="00E22BAD" w:rsidRPr="00257335">
        <w:rPr>
          <w:rFonts w:ascii="Aptos Display" w:hAnsi="Aptos Display"/>
        </w:rPr>
        <w:t>ającego należy w szczególności:</w:t>
      </w:r>
    </w:p>
    <w:p w14:paraId="238EABCC"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przeprowadzanie postępowania przetargowego na wybór GW Inwestycji;</w:t>
      </w:r>
    </w:p>
    <w:p w14:paraId="33617B5D"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Udostępnienie Wykonawcy aktywnego konta użytkownika w systemie elektronicznej obsługi wniosków aplikacyjnych na czas rozliczenia wniosku - jeżeli rozliczenie wniosku aplikacyjnego do wybranego programu dofinansowania będzie się odbywało poprzez system elektroniczny i Zamawiający będzie posiadał aktywne konto użytkownika;</w:t>
      </w:r>
    </w:p>
    <w:p w14:paraId="3DC678D9" w14:textId="520099AF"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Posiadanie podpisu elektronicznego, weryfikowanego za pomocą kwalifikowanego certyfikatu lub podpisu potwierdzonego Profilem Zaufanym w ramach ePUAP - jeżeli rozliczenie wniosku aplikacyjnego do wybranego programu dofinansowania będzie się odbywało poprzez system elektroniczny i posiadanie ww. podpisu będzie wymagane regulaminem programu dofinansowania;</w:t>
      </w:r>
    </w:p>
    <w:p w14:paraId="0217036A"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Udostępnienie Wykonawcy materiałów/dokumentów, będących załącznikami do wniosku o dofinansowanie lub materiałów, na podstawie których wniosek bądź studium wykonalności było opracowywane;</w:t>
      </w:r>
    </w:p>
    <w:p w14:paraId="47EAA02C"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Współdziałanie z Wykonawcą w celu zapewnienia sprawnego przebiegu realizacji Umowy, a w szczególności do uzgadniania rozwiązań problemów pojawiających się w trakcie realizacji Umowy;</w:t>
      </w:r>
    </w:p>
    <w:p w14:paraId="0F0F8757"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Podejmowanie decyzji związanych z realizacją przedmiotu Umowy w terminach umożliwiających jej realizacje,</w:t>
      </w:r>
    </w:p>
    <w:p w14:paraId="61C7C66E"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Opiniowanie i zatwierdzanie bez zbędnej zwłoki dokumentów, dla których taka opinia lub zatwierdzenie będą wymagane,</w:t>
      </w:r>
    </w:p>
    <w:p w14:paraId="48146225" w14:textId="77777777" w:rsidR="004D0756" w:rsidRPr="00257335" w:rsidRDefault="004D0756" w:rsidP="009E02EB">
      <w:pPr>
        <w:pStyle w:val="Akapitzlist"/>
        <w:numPr>
          <w:ilvl w:val="6"/>
          <w:numId w:val="21"/>
        </w:numPr>
        <w:contextualSpacing w:val="0"/>
        <w:jc w:val="both"/>
        <w:rPr>
          <w:rFonts w:ascii="Aptos Display" w:hAnsi="Aptos Display" w:cs="Arial"/>
          <w:iCs/>
        </w:rPr>
      </w:pPr>
      <w:r w:rsidRPr="00257335">
        <w:rPr>
          <w:rFonts w:ascii="Aptos Display" w:hAnsi="Aptos Display" w:cs="Arial"/>
          <w:iCs/>
        </w:rPr>
        <w:t>Pokrywanie kosztów:</w:t>
      </w:r>
    </w:p>
    <w:p w14:paraId="51060CC4" w14:textId="77777777" w:rsidR="004D0756" w:rsidRPr="00257335" w:rsidRDefault="004D0756" w:rsidP="009E02EB">
      <w:pPr>
        <w:pStyle w:val="Akapitzlist"/>
        <w:numPr>
          <w:ilvl w:val="1"/>
          <w:numId w:val="18"/>
        </w:numPr>
        <w:ind w:left="1276"/>
        <w:contextualSpacing w:val="0"/>
        <w:jc w:val="both"/>
        <w:rPr>
          <w:rFonts w:ascii="Aptos Display" w:hAnsi="Aptos Display" w:cs="Arial"/>
          <w:iCs/>
        </w:rPr>
      </w:pPr>
      <w:r w:rsidRPr="00257335">
        <w:rPr>
          <w:rFonts w:ascii="Aptos Display" w:hAnsi="Aptos Display" w:cs="Arial"/>
          <w:iCs/>
        </w:rPr>
        <w:t>postępowań sądowych, prowadzonych w celu obrony interesów Zamawiającego, jeżeli wszczęcie postępowania było z nim uzgodnione na piśmie,</w:t>
      </w:r>
    </w:p>
    <w:p w14:paraId="7024A78C" w14:textId="77777777" w:rsidR="004D0756" w:rsidRPr="00257335" w:rsidRDefault="004D0756" w:rsidP="009E02EB">
      <w:pPr>
        <w:pStyle w:val="Akapitzlist"/>
        <w:numPr>
          <w:ilvl w:val="1"/>
          <w:numId w:val="18"/>
        </w:numPr>
        <w:ind w:left="1276"/>
        <w:contextualSpacing w:val="0"/>
        <w:jc w:val="both"/>
        <w:rPr>
          <w:rFonts w:ascii="Aptos Display" w:hAnsi="Aptos Display" w:cs="Arial"/>
          <w:iCs/>
        </w:rPr>
      </w:pPr>
      <w:r w:rsidRPr="00257335">
        <w:rPr>
          <w:rFonts w:ascii="Aptos Display" w:hAnsi="Aptos Display" w:cs="Arial"/>
          <w:iCs/>
        </w:rPr>
        <w:t>innych niezbędnych kosztów uzgodnionych z Zamawiającym na piśmie przed podjęciem decyzji o ich poniesieniu, w tym kosztów postępowań administracyjnych.</w:t>
      </w:r>
    </w:p>
    <w:p w14:paraId="493C98B9" w14:textId="5E175688" w:rsidR="004D0756" w:rsidRPr="009D1F06" w:rsidRDefault="004D0756" w:rsidP="009E02EB">
      <w:pPr>
        <w:pStyle w:val="Akapitzlist"/>
        <w:numPr>
          <w:ilvl w:val="6"/>
          <w:numId w:val="21"/>
        </w:numPr>
        <w:ind w:left="851" w:hanging="425"/>
        <w:contextualSpacing w:val="0"/>
        <w:jc w:val="both"/>
        <w:rPr>
          <w:rFonts w:ascii="Aptos Display" w:hAnsi="Aptos Display" w:cs="Arial"/>
          <w:iCs/>
        </w:rPr>
      </w:pPr>
      <w:r w:rsidRPr="009D1F06">
        <w:rPr>
          <w:rFonts w:ascii="Aptos Display" w:hAnsi="Aptos Display" w:cs="Arial"/>
          <w:iCs/>
        </w:rPr>
        <w:t xml:space="preserve">Udzielanie Wykonawcy pełnomocnictw, </w:t>
      </w:r>
      <w:r w:rsidR="00AA760F" w:rsidRPr="009D1F06">
        <w:rPr>
          <w:rFonts w:ascii="Aptos Display" w:hAnsi="Aptos Display" w:cs="Arial"/>
          <w:iCs/>
        </w:rPr>
        <w:t>niezbędnych do realizacji przedmiotu niniejszej umowy,</w:t>
      </w:r>
    </w:p>
    <w:p w14:paraId="34BBDC9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Podpisania umowy z Generalnym Wykonawcą Inwestycji.</w:t>
      </w:r>
    </w:p>
    <w:p w14:paraId="2609FEC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Złożenia dokumentów do Instytucji finansującej w celu rozliczenia końcowego Inwestycji.</w:t>
      </w:r>
    </w:p>
    <w:p w14:paraId="687F9FB5"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W terminie pięciu dni roboczych od dnia wejścia w życie Umowy, Zamawiający udostępni Wykonawcy posiadane dane i materiały niezbędne do prawidłowego wykonania Umowy.</w:t>
      </w:r>
    </w:p>
    <w:p w14:paraId="031EE249"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Dane lub materiały pozyskane w trakcie trwania Umowy, Zamawiający będzie przekazywał Wykonawcy niezwłocznie, jednak w terminie nie dłuższym niż 3 dni robocze od daty ich uzyskania.</w:t>
      </w:r>
    </w:p>
    <w:p w14:paraId="53F4E739" w14:textId="77777777" w:rsidR="004D0756" w:rsidRPr="00257335" w:rsidRDefault="004D0756" w:rsidP="009E02EB">
      <w:pPr>
        <w:pStyle w:val="Akapitzlist"/>
        <w:numPr>
          <w:ilvl w:val="6"/>
          <w:numId w:val="21"/>
        </w:numPr>
        <w:ind w:left="851" w:hanging="425"/>
        <w:contextualSpacing w:val="0"/>
        <w:jc w:val="both"/>
        <w:rPr>
          <w:rFonts w:ascii="Aptos Display" w:hAnsi="Aptos Display" w:cs="Arial"/>
          <w:iCs/>
        </w:rPr>
      </w:pPr>
      <w:r w:rsidRPr="00257335">
        <w:rPr>
          <w:rFonts w:ascii="Aptos Display" w:hAnsi="Aptos Display" w:cs="Arial"/>
          <w:iCs/>
        </w:rPr>
        <w:t>Wszelkie opłaty, decyzje i zezwolenia dotyczące realizacji niniejszej Umowy będą opłacane przez Zamawiającego i wydawane i na jego rzecz.</w:t>
      </w:r>
    </w:p>
    <w:p w14:paraId="53706BF4" w14:textId="77777777" w:rsidR="004D0756" w:rsidRPr="00257335" w:rsidRDefault="004D0756" w:rsidP="009E02EB">
      <w:pPr>
        <w:pStyle w:val="Default"/>
        <w:numPr>
          <w:ilvl w:val="1"/>
          <w:numId w:val="10"/>
        </w:numPr>
        <w:jc w:val="both"/>
        <w:rPr>
          <w:rFonts w:ascii="Aptos Display" w:hAnsi="Aptos Display"/>
          <w:lang w:eastAsia="en-US"/>
        </w:rPr>
      </w:pPr>
      <w:r w:rsidRPr="00257335">
        <w:rPr>
          <w:rFonts w:ascii="Aptos Display" w:hAnsi="Aptos Display"/>
          <w:lang w:eastAsia="en-US"/>
        </w:rPr>
        <w:t>Do uprawnień Zamawiającego należy:</w:t>
      </w:r>
    </w:p>
    <w:p w14:paraId="1AEA5E2A" w14:textId="77777777" w:rsidR="004D0756" w:rsidRPr="00257335" w:rsidRDefault="004D0756" w:rsidP="009E02EB">
      <w:pPr>
        <w:pStyle w:val="Akapitzlist"/>
        <w:numPr>
          <w:ilvl w:val="6"/>
          <w:numId w:val="22"/>
        </w:numPr>
        <w:contextualSpacing w:val="0"/>
        <w:jc w:val="both"/>
        <w:rPr>
          <w:rFonts w:ascii="Aptos Display" w:hAnsi="Aptos Display" w:cs="Arial"/>
          <w:iCs/>
        </w:rPr>
      </w:pPr>
      <w:r w:rsidRPr="00257335">
        <w:rPr>
          <w:rFonts w:ascii="Aptos Display" w:hAnsi="Aptos Display" w:cs="Arial"/>
          <w:iCs/>
        </w:rPr>
        <w:lastRenderedPageBreak/>
        <w:t>uzyskiwanie bezpośrednich informacji i danych co do postępu realizacji usług lub robót budowlanych w takiej formie, w jakiej zostało zadane pytanie, przy czym, jeżeli na skutek uzyskanych informacji, zgłosi Wykonawcy uwagi i/lub zastrzeżenia, na Wykonawcy spoczywa obowiązek pisemnego zawiadomienia Zamawiającego o zajętym stanowisku lub podjętych działaniach w terminie 3 dni roboczych od dnia otrzymania uwagi i/lub zastrzeżeń,</w:t>
      </w:r>
    </w:p>
    <w:p w14:paraId="2C2B21AA" w14:textId="7777777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udział w naradach budowy, odbiorach częściowych i końcowych robót budowlanych - w celu realizacji powyższego prawa Wykonawca zobowiązany jest powiadomić Zamawiającego o planowanych odbiorach:</w:t>
      </w:r>
    </w:p>
    <w:p w14:paraId="0DB73746" w14:textId="77777777" w:rsidR="004D0756" w:rsidRPr="00257335" w:rsidRDefault="004D0756" w:rsidP="009E02EB">
      <w:pPr>
        <w:pStyle w:val="Akapitzlist"/>
        <w:numPr>
          <w:ilvl w:val="0"/>
          <w:numId w:val="19"/>
        </w:numPr>
        <w:contextualSpacing w:val="0"/>
        <w:jc w:val="both"/>
        <w:rPr>
          <w:rFonts w:ascii="Aptos Display" w:hAnsi="Aptos Display" w:cs="Arial"/>
          <w:iCs/>
        </w:rPr>
      </w:pPr>
      <w:r w:rsidRPr="00257335">
        <w:rPr>
          <w:rFonts w:ascii="Aptos Display" w:hAnsi="Aptos Display" w:cs="Arial"/>
          <w:iCs/>
        </w:rPr>
        <w:t>częściowych – z wyprzedzeniem co najmniej 1 dni roboczych,</w:t>
      </w:r>
    </w:p>
    <w:p w14:paraId="48D03AF7" w14:textId="77777777" w:rsidR="004D0756" w:rsidRPr="00257335" w:rsidRDefault="004D0756" w:rsidP="009E02EB">
      <w:pPr>
        <w:pStyle w:val="Akapitzlist"/>
        <w:numPr>
          <w:ilvl w:val="0"/>
          <w:numId w:val="19"/>
        </w:numPr>
        <w:contextualSpacing w:val="0"/>
        <w:jc w:val="both"/>
        <w:rPr>
          <w:rFonts w:ascii="Aptos Display" w:hAnsi="Aptos Display" w:cs="Arial"/>
          <w:iCs/>
        </w:rPr>
      </w:pPr>
      <w:r w:rsidRPr="00257335">
        <w:rPr>
          <w:rFonts w:ascii="Aptos Display" w:hAnsi="Aptos Display" w:cs="Arial"/>
          <w:iCs/>
        </w:rPr>
        <w:t>końcowych – z wyprzedzeniem co najmniej 3 dni roboczych.</w:t>
      </w:r>
    </w:p>
    <w:p w14:paraId="7772FAF5" w14:textId="7777777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uczestnictwo z głosem decydującym w naradach koordynacyjnych podczas realizacji robót budowlanych,</w:t>
      </w:r>
    </w:p>
    <w:p w14:paraId="7DD44538" w14:textId="5B7067C7" w:rsidR="004D0756" w:rsidRPr="00257335" w:rsidRDefault="004D0756" w:rsidP="009E02EB">
      <w:pPr>
        <w:pStyle w:val="Akapitzlist"/>
        <w:numPr>
          <w:ilvl w:val="6"/>
          <w:numId w:val="22"/>
        </w:numPr>
        <w:ind w:left="851" w:hanging="425"/>
        <w:contextualSpacing w:val="0"/>
        <w:jc w:val="both"/>
        <w:rPr>
          <w:rFonts w:ascii="Aptos Display" w:hAnsi="Aptos Display" w:cs="Arial"/>
          <w:iCs/>
        </w:rPr>
      </w:pPr>
      <w:r w:rsidRPr="00257335">
        <w:rPr>
          <w:rFonts w:ascii="Aptos Display" w:hAnsi="Aptos Display" w:cs="Arial"/>
          <w:iCs/>
        </w:rPr>
        <w:t xml:space="preserve">wizytowanie budowy, zapoznawanie się z postępem i jakością wykonywanych robót oraz przekazywanie Wykonawcy wszelkich wniosków w sprawach związanych </w:t>
      </w:r>
      <w:r w:rsidR="00A462A3" w:rsidRPr="00257335">
        <w:rPr>
          <w:rFonts w:ascii="Aptos Display" w:hAnsi="Aptos Display" w:cs="Arial"/>
          <w:iCs/>
        </w:rPr>
        <w:br/>
      </w:r>
      <w:r w:rsidRPr="00257335">
        <w:rPr>
          <w:rFonts w:ascii="Aptos Display" w:hAnsi="Aptos Display" w:cs="Arial"/>
          <w:iCs/>
        </w:rPr>
        <w:t>z realizacją robót.</w:t>
      </w:r>
    </w:p>
    <w:p w14:paraId="737B3966" w14:textId="2C7A3A13" w:rsidR="004D0756" w:rsidRPr="00257335" w:rsidRDefault="004D0756" w:rsidP="009E02EB">
      <w:pPr>
        <w:pStyle w:val="Default"/>
        <w:numPr>
          <w:ilvl w:val="1"/>
          <w:numId w:val="10"/>
        </w:numPr>
        <w:jc w:val="both"/>
        <w:rPr>
          <w:rFonts w:ascii="Aptos Display" w:hAnsi="Aptos Display"/>
        </w:rPr>
      </w:pPr>
      <w:r w:rsidRPr="00257335">
        <w:rPr>
          <w:rFonts w:ascii="Aptos Display" w:hAnsi="Aptos Display"/>
        </w:rPr>
        <w:t>Wykonawca zobowiązuje się, że w toku wykonywania Umowy będzie:</w:t>
      </w:r>
    </w:p>
    <w:p w14:paraId="5955F7BD"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wykonywał swoje obowiązki wynikające z Umowy z zachowaniem najwyższej staranności, dbał o terminową realizację Umowy;</w:t>
      </w:r>
    </w:p>
    <w:p w14:paraId="520DE6E6"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niezwłocznie informował Zamawiającego pisemnie o wszelkich stwierdzonych przez siebie nieprawidłowościach przy realizacji Umowy;</w:t>
      </w:r>
    </w:p>
    <w:p w14:paraId="7A5FEC34"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odpowiadał pisemnie lub w formie dokumentowej na zadane pytania w ciągu 3 dni od dnia ich zadania;</w:t>
      </w:r>
    </w:p>
    <w:p w14:paraId="4CF58140" w14:textId="77777777" w:rsidR="004D0756" w:rsidRPr="00257335" w:rsidRDefault="004D0756" w:rsidP="009E02EB">
      <w:pPr>
        <w:pStyle w:val="Akapitzlist"/>
        <w:numPr>
          <w:ilvl w:val="6"/>
          <w:numId w:val="20"/>
        </w:numPr>
        <w:ind w:left="709" w:hanging="283"/>
        <w:contextualSpacing w:val="0"/>
        <w:jc w:val="both"/>
        <w:rPr>
          <w:rFonts w:ascii="Aptos Display" w:hAnsi="Aptos Display" w:cs="Arial"/>
          <w:iCs/>
        </w:rPr>
      </w:pPr>
      <w:r w:rsidRPr="00257335">
        <w:rPr>
          <w:rFonts w:ascii="Aptos Display" w:hAnsi="Aptos Display" w:cs="Arial"/>
          <w:iCs/>
        </w:rPr>
        <w:t>informował pisemnie, na każde pisemne żądanie Zamawiającego, o aktualnym stanie prowadzonych działań i przygotowywanych dokumentów, w terminie trzech dni od dnia wystąpienia z takim pisemnym żądaniem.</w:t>
      </w:r>
    </w:p>
    <w:p w14:paraId="30CEF31E" w14:textId="07846565" w:rsidR="004D0756" w:rsidRPr="00257335" w:rsidRDefault="004D0756" w:rsidP="009E02EB">
      <w:pPr>
        <w:pStyle w:val="Default"/>
        <w:numPr>
          <w:ilvl w:val="1"/>
          <w:numId w:val="10"/>
        </w:numPr>
        <w:jc w:val="both"/>
        <w:rPr>
          <w:rFonts w:ascii="Aptos Display" w:hAnsi="Aptos Display"/>
        </w:rPr>
      </w:pPr>
      <w:r w:rsidRPr="00257335">
        <w:rPr>
          <w:rFonts w:ascii="Aptos Display" w:hAnsi="Aptos Display"/>
        </w:rPr>
        <w:t>Do obowiązków Wykonawcy należy także:</w:t>
      </w:r>
    </w:p>
    <w:p w14:paraId="0E519926" w14:textId="319BC2FB"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rPr>
        <w:t>Reprezentowanie Zamawiającego na budowie poprzez sprawowanie kontroli zgodności jej realizacji z projektami, pozwoleniem na budowę</w:t>
      </w:r>
      <w:r w:rsidR="008A6A29" w:rsidRPr="00257335">
        <w:rPr>
          <w:rFonts w:ascii="Aptos Display" w:hAnsi="Aptos Display" w:cs="Arial"/>
          <w:iCs/>
        </w:rPr>
        <w:t xml:space="preserve"> (o ile dotyczy)</w:t>
      </w:r>
      <w:r w:rsidRPr="00257335">
        <w:rPr>
          <w:rFonts w:ascii="Aptos Display" w:hAnsi="Aptos Display" w:cs="Arial"/>
          <w:iCs/>
        </w:rPr>
        <w:t xml:space="preserve">, obowiązującymi </w:t>
      </w:r>
      <w:r w:rsidRPr="00257335">
        <w:rPr>
          <w:rFonts w:ascii="Aptos Display" w:hAnsi="Aptos Display" w:cs="Arial"/>
          <w:iCs/>
          <w:color w:val="000000" w:themeColor="text1"/>
        </w:rPr>
        <w:t>przepisami i polskimi normami oraz zasadami wiedzy technicznej;</w:t>
      </w:r>
    </w:p>
    <w:p w14:paraId="6B6CFE36"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Ustanowienie koordynatora nadzoru inwestorskiego, który będzie koordynować pracę inspektorów nadzoru;</w:t>
      </w:r>
    </w:p>
    <w:p w14:paraId="4F61570A" w14:textId="6CEB8A7A"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 xml:space="preserve">kontrola realizacji inwestycji zgodnie z zasadami bezpieczeństwa, BHP </w:t>
      </w:r>
      <w:r w:rsidR="00035D9C" w:rsidRPr="00257335">
        <w:rPr>
          <w:rFonts w:ascii="Aptos Display" w:hAnsi="Aptos Display" w:cs="Arial"/>
          <w:iCs/>
        </w:rPr>
        <w:br/>
      </w:r>
      <w:r w:rsidRPr="00257335">
        <w:rPr>
          <w:rFonts w:ascii="Aptos Display" w:hAnsi="Aptos Display" w:cs="Arial"/>
          <w:iCs/>
        </w:rPr>
        <w:t>i obowiązującymi przepisami;</w:t>
      </w:r>
    </w:p>
    <w:p w14:paraId="6454EEC7"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kontrola BHP na budowie wraz ze sporządzeniem raportu;</w:t>
      </w:r>
    </w:p>
    <w:p w14:paraId="29592176"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zapewnienie obecności na budowie koordynatora nadzoru inwestorskiego oraz zapewnienie pozostałych członków zespołu nadzoru inwestorskiego do dyspozycji na każde żądanie i w czasie niezbędnym dla sprawnej realizacji prac budowlanych;</w:t>
      </w:r>
    </w:p>
    <w:p w14:paraId="5B656530"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wskazania i wyegzekwowanie ewentualnych zmian lub poprawek w dokumentacji projektowej;</w:t>
      </w:r>
    </w:p>
    <w:p w14:paraId="5BE7BA8D" w14:textId="232C5000" w:rsidR="004D0756" w:rsidRPr="00257335" w:rsidRDefault="004D0756" w:rsidP="009E02EB">
      <w:pPr>
        <w:pStyle w:val="Akapitzlist"/>
        <w:numPr>
          <w:ilvl w:val="6"/>
          <w:numId w:val="30"/>
        </w:numPr>
        <w:ind w:left="709" w:hanging="283"/>
        <w:contextualSpacing w:val="0"/>
        <w:jc w:val="both"/>
        <w:rPr>
          <w:rFonts w:ascii="Aptos Display" w:hAnsi="Aptos Display" w:cs="Arial"/>
          <w:iCs/>
          <w:color w:val="000000" w:themeColor="text1"/>
        </w:rPr>
      </w:pPr>
      <w:r w:rsidRPr="00257335">
        <w:rPr>
          <w:rFonts w:ascii="Aptos Display" w:hAnsi="Aptos Display" w:cs="Arial"/>
          <w:iCs/>
          <w:color w:val="000000" w:themeColor="text1"/>
        </w:rPr>
        <w:t xml:space="preserve">zaznajomienie inspektorów nadzoru z poszczególnych branż z dokumentacją, terenem budowy, jego uzbrojeniem i przebiegiem instalacji, warunkami określonymi </w:t>
      </w:r>
      <w:r w:rsidR="00035D9C" w:rsidRPr="00257335">
        <w:rPr>
          <w:rFonts w:ascii="Aptos Display" w:hAnsi="Aptos Display" w:cs="Arial"/>
          <w:iCs/>
          <w:color w:val="000000" w:themeColor="text1"/>
        </w:rPr>
        <w:br/>
      </w:r>
      <w:r w:rsidRPr="00257335">
        <w:rPr>
          <w:rFonts w:ascii="Aptos Display" w:hAnsi="Aptos Display" w:cs="Arial"/>
          <w:iCs/>
          <w:color w:val="000000" w:themeColor="text1"/>
        </w:rPr>
        <w:t>w pozwoleniu na budowę oraz warunkami technicznymi przyłączenia poszczególnych mediów;</w:t>
      </w:r>
    </w:p>
    <w:p w14:paraId="63ECA470" w14:textId="77777777" w:rsidR="004D0756" w:rsidRPr="00257335" w:rsidRDefault="004D0756"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t>kontrola procesu rozpoczęcia budowy oraz zapisów w dzienniku budowy oraz oświadczeń uprawnionych osób wykonujących samodzielne funkcje techniczne;</w:t>
      </w:r>
    </w:p>
    <w:p w14:paraId="086D4823" w14:textId="18783650" w:rsidR="004D0756" w:rsidRPr="00257335" w:rsidRDefault="008A6A29" w:rsidP="009E02EB">
      <w:pPr>
        <w:pStyle w:val="Akapitzlist"/>
        <w:numPr>
          <w:ilvl w:val="6"/>
          <w:numId w:val="30"/>
        </w:numPr>
        <w:ind w:left="709" w:hanging="283"/>
        <w:contextualSpacing w:val="0"/>
        <w:jc w:val="both"/>
        <w:rPr>
          <w:rFonts w:ascii="Aptos Display" w:hAnsi="Aptos Display" w:cs="Arial"/>
          <w:iCs/>
        </w:rPr>
      </w:pPr>
      <w:r w:rsidRPr="00257335">
        <w:rPr>
          <w:rFonts w:ascii="Aptos Display" w:hAnsi="Aptos Display" w:cs="Arial"/>
          <w:iCs/>
        </w:rPr>
        <w:lastRenderedPageBreak/>
        <w:t>s</w:t>
      </w:r>
      <w:r w:rsidR="004D0756" w:rsidRPr="00257335">
        <w:rPr>
          <w:rFonts w:ascii="Aptos Display" w:hAnsi="Aptos Display" w:cs="Arial"/>
          <w:iCs/>
        </w:rPr>
        <w:t>prawowanie nadzoru technicznego nad realizacją inwestycji zgodnie z dokumentacją projektową, techniczną, warunkami technicznymi wykonania robót, obowiązującymi przepisami, aktualną wiedzą techniczną, prawem budowlanym oraz umowami na realizację inwestycji.</w:t>
      </w:r>
    </w:p>
    <w:p w14:paraId="63752C52"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egzekwowanie od Wykonawcy robót budowlanych prawidłowego i terminowego wykonania przedmiotu umowy;</w:t>
      </w:r>
    </w:p>
    <w:p w14:paraId="21323C2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nadzór nad sprawdzaniem i odbiorami robót budowlanych ulegających zakryciu lub zanikających, uczestniczenie w próbach i odbiorach wszelkich robót budowlanych, instalacji technicznych i urządzeń oraz przygotowanie i udział w czynnościach odbioru końcowego robót i przekazania obiektu do użytkowania;</w:t>
      </w:r>
      <w:bookmarkStart w:id="3" w:name="page4"/>
      <w:bookmarkEnd w:id="3"/>
    </w:p>
    <w:p w14:paraId="1F3B63E4"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sprawdzanie protokołów odbioru robót i akceptowanie ich w zakresie rzeczowo-finansowym.</w:t>
      </w:r>
    </w:p>
    <w:p w14:paraId="2B23FF00" w14:textId="7791FC7E"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kontrolowanie zgodności realizacji inwestycji z zapisami umowy Wykonawcę robót budowlanych, w szczególności z harmonogramem rzeczowo-finansowym.</w:t>
      </w:r>
    </w:p>
    <w:p w14:paraId="1EFA6FBB" w14:textId="7605D634"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 xml:space="preserve">Kwalifikowanie zasadności wykonania ewentualnych robót dodatkowych </w:t>
      </w:r>
      <w:r w:rsidR="00035D9C" w:rsidRPr="00257335">
        <w:rPr>
          <w:rFonts w:ascii="Aptos Display" w:hAnsi="Aptos Display" w:cs="Arial"/>
          <w:iCs/>
        </w:rPr>
        <w:br/>
      </w:r>
      <w:r w:rsidRPr="00257335">
        <w:rPr>
          <w:rFonts w:ascii="Aptos Display" w:hAnsi="Aptos Display" w:cs="Arial"/>
          <w:iCs/>
        </w:rPr>
        <w:t>w uzgodnieniu z Zamawiającym.</w:t>
      </w:r>
    </w:p>
    <w:p w14:paraId="089D0C6A"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 przypadku zmiany w trakcie realizacji budowy kierownika budowy lub kierowników robót - poinformowanie Zamawiającego, sprawdzenie dokumentów uprawniających nowych kierowników do sprawowania funkcji określonych w prawie budowlanym, a po uzyskaniu zgody Zamawiającego nadzór nad przygotowaniem przez wykonawcę Inwestycji dokumentów niezbędnych do przedłożenia i poinformowania o zmianach do PINB;</w:t>
      </w:r>
    </w:p>
    <w:p w14:paraId="0BF1E9D2"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wsparcie w podejmowaniu decyzji przez Zamawiającego dotyczących zagadnień technicznych i finansowych budowy, zgodnie z dokumentacją projektową, obowiązującymi przepisami prawa budowlanego oraz umowami o jej realizację;</w:t>
      </w:r>
    </w:p>
    <w:p w14:paraId="5AA3D050"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rozstrzyganie w porozumieniu z kierownikiem budowy wątpliwości natury technicznej powstałych w toku wykonywania robót - po uzgodnieniu z Zamawiającym,</w:t>
      </w:r>
    </w:p>
    <w:p w14:paraId="597B81A6"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weryfikacja dokumentacji powykonawczej;</w:t>
      </w:r>
    </w:p>
    <w:p w14:paraId="7229AF6B"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prowadzenie narad koordynacyjnych nie rzadziej niż raz na miesiąc w siedzibie Zamawiającego w terminach uzgodnionych z Zamawiającym;</w:t>
      </w:r>
    </w:p>
    <w:p w14:paraId="443B8E36"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doprowadzenie do odbioru końcowego Inwestycji:</w:t>
      </w:r>
    </w:p>
    <w:p w14:paraId="3BCB8EA6" w14:textId="77777777" w:rsidR="004D0756" w:rsidRPr="00F51E0A"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 xml:space="preserve">egzekwowanie usunięcia przez Wykonawcę robót budowlanych usterek oraz wad </w:t>
      </w:r>
      <w:r w:rsidRPr="00F51E0A">
        <w:rPr>
          <w:rFonts w:ascii="Aptos Display" w:hAnsi="Aptos Display" w:cs="Arial"/>
          <w:iCs/>
        </w:rPr>
        <w:t>stwierdzonych komisyjnie w trakcie odbiorów częściowych i odbioru końcowego;</w:t>
      </w:r>
    </w:p>
    <w:p w14:paraId="598C0531" w14:textId="3F8ADE0B" w:rsidR="0074224D" w:rsidRPr="00F51E0A" w:rsidRDefault="0074224D" w:rsidP="009E02EB">
      <w:pPr>
        <w:pStyle w:val="Akapitzlist"/>
        <w:numPr>
          <w:ilvl w:val="6"/>
          <w:numId w:val="30"/>
        </w:numPr>
        <w:ind w:left="851" w:hanging="425"/>
        <w:contextualSpacing w:val="0"/>
        <w:jc w:val="both"/>
        <w:rPr>
          <w:rFonts w:ascii="Aptos Display" w:hAnsi="Aptos Display" w:cs="Arial"/>
          <w:iCs/>
        </w:rPr>
      </w:pPr>
      <w:r w:rsidRPr="00F51E0A">
        <w:rPr>
          <w:rFonts w:ascii="Aptos Display" w:hAnsi="Aptos Display"/>
        </w:rPr>
        <w:t>kompletowania i przekazania Zamawiającemu instrukcji obsługi i eksploatacji instalacji oraz urządzeń zamontowanych w ramach zadania inwestycyjnego,</w:t>
      </w:r>
    </w:p>
    <w:p w14:paraId="2315BB73" w14:textId="408D5CFA" w:rsidR="00A51548" w:rsidRPr="00F51E0A" w:rsidRDefault="00A51548" w:rsidP="009E02EB">
      <w:pPr>
        <w:pStyle w:val="Akapitzlist"/>
        <w:numPr>
          <w:ilvl w:val="6"/>
          <w:numId w:val="30"/>
        </w:numPr>
        <w:ind w:left="851" w:hanging="425"/>
        <w:contextualSpacing w:val="0"/>
        <w:jc w:val="both"/>
        <w:rPr>
          <w:rFonts w:ascii="Aptos Display" w:hAnsi="Aptos Display" w:cs="Arial"/>
          <w:iCs/>
        </w:rPr>
      </w:pPr>
      <w:r w:rsidRPr="00F51E0A">
        <w:rPr>
          <w:rFonts w:ascii="Aptos Display" w:hAnsi="Aptos Display"/>
        </w:rPr>
        <w:t>archiwizację korespondencji oraz dokumentacji i przekazanie ich Zamawiającemu w stanie kompletnym po zakończeniu zadania inwestycyjnego lub rozwiązaniu niniejszej umowy.</w:t>
      </w:r>
    </w:p>
    <w:p w14:paraId="0B2C58C4" w14:textId="11392D50"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sprawowanie nadzoru finansowego, w tym:</w:t>
      </w:r>
    </w:p>
    <w:p w14:paraId="3F55FE3E"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kontrola prawidłowości wystawiania faktur, zakresów prac i kwot, w zakresie zgodności z umową zawartą z Wykonawcą robót budowlanych;</w:t>
      </w:r>
    </w:p>
    <w:p w14:paraId="61075C59"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sprawdzanie faktur częściowych i końcowych przedkładanych przez Wykonawcę Robót Budowlanych pod względem zgodności z protokołami odbioru;</w:t>
      </w:r>
    </w:p>
    <w:p w14:paraId="726EBBA3"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sprawdzanie kalkulacji (kosztorysów np. zamiennych) robót;</w:t>
      </w:r>
    </w:p>
    <w:p w14:paraId="1D215F58"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lastRenderedPageBreak/>
        <w:t>przygotowanie materiałów związanych z naliczaniem kar umownych oraz odszkodowań uzupełniających należnych od Wykonawcę robót budowlanych za nienależyte lub nieterminowe wykonanie przez nie zobowiązań umownych, których obowiązek zapłaty musi być zastrzeżony w zawartej z wykonawcą umowie;</w:t>
      </w:r>
    </w:p>
    <w:p w14:paraId="245361A7" w14:textId="77777777"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dopilnowanie by koszty umowne inwestycji nie zostały przekroczone;</w:t>
      </w:r>
    </w:p>
    <w:p w14:paraId="0565AD62" w14:textId="744DFB96" w:rsidR="004D0756" w:rsidRPr="00257335" w:rsidRDefault="004D0756" w:rsidP="009E02EB">
      <w:pPr>
        <w:pStyle w:val="Akapitzlist"/>
        <w:numPr>
          <w:ilvl w:val="0"/>
          <w:numId w:val="23"/>
        </w:numPr>
        <w:contextualSpacing w:val="0"/>
        <w:jc w:val="both"/>
        <w:rPr>
          <w:rFonts w:ascii="Aptos Display" w:hAnsi="Aptos Display" w:cs="Arial"/>
          <w:iCs/>
        </w:rPr>
      </w:pPr>
      <w:r w:rsidRPr="00257335">
        <w:rPr>
          <w:rFonts w:ascii="Aptos Display" w:hAnsi="Aptos Display" w:cs="Arial"/>
          <w:iCs/>
        </w:rPr>
        <w:t xml:space="preserve">pomoc w przygotowanie dokumentów do rozliczenia końcowego Inwestycji </w:t>
      </w:r>
      <w:r w:rsidR="00A86106" w:rsidRPr="00257335">
        <w:rPr>
          <w:rFonts w:ascii="Aptos Display" w:hAnsi="Aptos Display" w:cs="Arial"/>
          <w:iCs/>
        </w:rPr>
        <w:br/>
      </w:r>
      <w:r w:rsidRPr="00257335">
        <w:rPr>
          <w:rFonts w:ascii="Aptos Display" w:hAnsi="Aptos Display" w:cs="Arial"/>
          <w:iCs/>
        </w:rPr>
        <w:t>z instytucją finansującą.</w:t>
      </w:r>
    </w:p>
    <w:p w14:paraId="28B93EDA"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zobowiązany jest uwzględniać zgłaszane przez Zamawiającego wnioski dotyczące realizowanych robót, o ile nie będą one sprzeczne z zawartymi umowami, uzgodnioną dokumentacją, obowiązującymi przepisami i zasadami sztuki budowlanej.</w:t>
      </w:r>
    </w:p>
    <w:p w14:paraId="65ACF827"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zobowiązuje się, że wszystkie materiały i dokumenty, w których posiadanie wejdzie w związku z wykonywaniem Umowy pozostaną własnością Zamawiającego. Wykonawca zwróci je właścicielowi nie później niż w dniu rozwiązania lub wygaśnięcia Umowy.</w:t>
      </w:r>
    </w:p>
    <w:p w14:paraId="37B8CA88"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oświadcza, że osoby, które w jego imieniu będą wykonywały poszczególne prace będące przedmiotem niniejszej Umowy, posiadać będą stosowne kwalifikacje i uprawnienia w zakresie powierzonych obowiązków. Strony postanawiają, iż Wykonawca ponosi odpowiedzialność za działania i/lub zaniechania osób, którymi się będzie posługiwał</w:t>
      </w:r>
      <w:bookmarkStart w:id="4" w:name="page5"/>
      <w:bookmarkEnd w:id="4"/>
      <w:r w:rsidRPr="00257335">
        <w:rPr>
          <w:rFonts w:ascii="Aptos Display" w:hAnsi="Aptos Display" w:cs="Arial"/>
          <w:iCs/>
        </w:rPr>
        <w:t xml:space="preserve"> przy wykonywaniu niniejszej Umowy tak jak za własne działania i/lub zaniechania. Osoby, o których mowa w zdaniu poprzedzającym nie mogą być traktowane jako pracownicy Zamawiającego.</w:t>
      </w:r>
    </w:p>
    <w:p w14:paraId="473E9F7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zapewnia, że osoby wskazane przez niego do wykonywania niniejszej Umowy, podczas jej obowiązywania, będą w pełni dyspozycyjne dla niego i Zamawiającego.</w:t>
      </w:r>
    </w:p>
    <w:p w14:paraId="487987AE" w14:textId="77777777" w:rsidR="004D0756" w:rsidRPr="00257335" w:rsidRDefault="004D0756" w:rsidP="009E02EB">
      <w:pPr>
        <w:pStyle w:val="Akapitzlist"/>
        <w:numPr>
          <w:ilvl w:val="6"/>
          <w:numId w:val="30"/>
        </w:numPr>
        <w:ind w:left="851" w:hanging="425"/>
        <w:contextualSpacing w:val="0"/>
        <w:jc w:val="both"/>
        <w:rPr>
          <w:rFonts w:ascii="Aptos Display" w:hAnsi="Aptos Display" w:cs="Arial"/>
          <w:iCs/>
        </w:rPr>
      </w:pPr>
      <w:r w:rsidRPr="00257335">
        <w:rPr>
          <w:rFonts w:ascii="Aptos Display" w:hAnsi="Aptos Display" w:cs="Arial"/>
          <w:iCs/>
        </w:rPr>
        <w:t>Wykonawca nie może podejmować decyzji, które wymagałyby zwiększenia nakładów finansowych przewidzianych w umowie z Wykonawcą Robót budowlanych robót. Jeżeli takie sytuacje wystąpią, zwiększenie kosztów musi być uprzednio zatwierdzone przez Zamawiającego na piśmie. Wyjątkiem od tej zasady są przypadki, gdy zaniechanie wykonania robót innych niż wymienione w umowie z Wykonawcą robót budowlanych mogłyby spowodować zagrożenia dla życia ludzi lub katastrofą budowlaną.</w:t>
      </w:r>
    </w:p>
    <w:p w14:paraId="2F45D8C1" w14:textId="77777777" w:rsidR="004D0756" w:rsidRPr="00257335" w:rsidRDefault="004D0756" w:rsidP="006B015F">
      <w:pPr>
        <w:pStyle w:val="Akapitzlist"/>
        <w:ind w:left="360"/>
        <w:contextualSpacing w:val="0"/>
        <w:jc w:val="both"/>
        <w:rPr>
          <w:rFonts w:ascii="Aptos Display" w:hAnsi="Aptos Display" w:cs="Arial"/>
          <w:iCs/>
        </w:rPr>
      </w:pPr>
    </w:p>
    <w:p w14:paraId="1BE6B709" w14:textId="33326BAA"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944815" w:rsidRPr="00257335">
        <w:rPr>
          <w:rFonts w:ascii="Aptos Display" w:hAnsi="Aptos Display" w:cs="Arial"/>
          <w:sz w:val="24"/>
          <w:szCs w:val="24"/>
        </w:rPr>
        <w:t>6</w:t>
      </w:r>
      <w:r w:rsidRPr="00257335">
        <w:rPr>
          <w:rFonts w:ascii="Aptos Display" w:hAnsi="Aptos Display" w:cs="Arial"/>
          <w:sz w:val="24"/>
          <w:szCs w:val="24"/>
        </w:rPr>
        <w:t xml:space="preserve"> Podwykonawcy</w:t>
      </w:r>
      <w:r w:rsidR="002F2B58" w:rsidRPr="00257335">
        <w:rPr>
          <w:rFonts w:ascii="Aptos Display" w:hAnsi="Aptos Display" w:cs="Arial"/>
          <w:sz w:val="24"/>
          <w:szCs w:val="24"/>
        </w:rPr>
        <w:t>*</w:t>
      </w:r>
      <w:r w:rsidR="002F2B58" w:rsidRPr="00257335">
        <w:rPr>
          <w:rFonts w:ascii="Aptos Display" w:hAnsi="Aptos Display" w:cs="Arial"/>
          <w:sz w:val="24"/>
          <w:szCs w:val="24"/>
          <w:vertAlign w:val="superscript"/>
        </w:rPr>
        <w:t>jeżeli dotyczy</w:t>
      </w:r>
    </w:p>
    <w:p w14:paraId="3D4547AB" w14:textId="77777777" w:rsidR="00BB58B1" w:rsidRPr="00257335" w:rsidRDefault="00BB58B1" w:rsidP="00BB58B1">
      <w:pPr>
        <w:rPr>
          <w:rFonts w:ascii="Aptos Display" w:hAnsi="Aptos Display"/>
          <w:lang w:eastAsia="en-US"/>
        </w:rPr>
      </w:pPr>
    </w:p>
    <w:p w14:paraId="75BDB406" w14:textId="6EB99084"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 xml:space="preserve">Wykonawca, Podwykonawca lub dalszy Podwykonawca zamierzający zawrzeć umowę </w:t>
      </w:r>
      <w:r w:rsidR="00A86106" w:rsidRPr="00257335">
        <w:rPr>
          <w:rFonts w:ascii="Aptos Display" w:hAnsi="Aptos Display"/>
          <w:lang w:eastAsia="en-US"/>
        </w:rPr>
        <w:br/>
      </w:r>
      <w:r w:rsidRPr="00257335">
        <w:rPr>
          <w:rFonts w:ascii="Aptos Display" w:hAnsi="Aptos Display"/>
          <w:lang w:eastAsia="en-US"/>
        </w:rPr>
        <w:t>o podwykonawstwo, której przedmiotem są dostawy lub usługi, o których mowa w</w:t>
      </w:r>
      <w:r w:rsidR="008E4463" w:rsidRPr="00257335">
        <w:rPr>
          <w:rFonts w:ascii="Aptos Display" w:hAnsi="Aptos Display"/>
          <w:lang w:eastAsia="en-US"/>
        </w:rPr>
        <w:t xml:space="preserve"> </w:t>
      </w:r>
      <w:r w:rsidRPr="00257335">
        <w:rPr>
          <w:rFonts w:ascii="Aptos Display" w:hAnsi="Aptos Display"/>
          <w:lang w:eastAsia="en-US"/>
        </w:rPr>
        <w:t>§ 1, zobowiązany jest do przedłożenia Zamawiającemu projektu umowy o podwykonawstwo oraz projektu jej zmiany nie później, niż 14 dni przed jej zawarciem. Podwykonawca lub dalszy Podwykonawca jest zobowiązany załączyć zgodę Wykonawcy na zawarcie umowy o podwykonawstwo o treści zgodnej z projektem umowy. Ponadto do projektu umowy należy dołączyć część dokumentacji dotyczącej wykonania zamówienia określonych w projekcie umowy oraz dokumenty poświadczające uprawnienie do reprezentacji Wykonawcy, Podwykonawcy lub dalszego Podwykonawcy.</w:t>
      </w:r>
    </w:p>
    <w:p w14:paraId="09B03CF9"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lastRenderedPageBreak/>
        <w:t>Jeżeli Zamawiający w terminie 14 dni od dnia przedłożenia mu projektu umowy o podwykonawstwo, jak w ust. 1 lub jej zmiany nie zgłosi na piśmie zastrzeżeń, uważa się, że zaakceptował ten projekt umowy.</w:t>
      </w:r>
    </w:p>
    <w:p w14:paraId="491FDA6C"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Po akceptacji projektu umowy o podwykonawstwo, której przedmiotem są dostawy/usługi lub jej zmiany Wykonawca, Podwykonawca lub dalszy Podwykonawca przedłoży poświadczoną za zgodność z oryginałem kopię zawartej umowy o podwykonawstwo lub jej zmiany w terminie 7 dni od dnia jej zawarcia.</w:t>
      </w:r>
    </w:p>
    <w:p w14:paraId="660B4363"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 przypadku, o którym mowa w ust. 3 Zamawiającemu przysługuje prawo zgłoszenia pisemnego sprzeciwu do umowy o podwykonawstwo w terminie i na warunkach, jak w ust. 2.</w:t>
      </w:r>
    </w:p>
    <w:p w14:paraId="59252B38"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Wykonawca, Podwykonawca lub dalszy Podwykonawca będzie przedkładał każdorazowo Zamawiającemu kopię poświadczonej za zgodność z oryginałem, zawartej umowy, której przedmiotem są dostawy lub usługi w terminie 7 dni od daty zawarcia celem weryfikacji terminu zapłaty wynagrodzenia. Ww. obowiązek nie dotyczy umów o wartości niższej niż 0,5% wartości umowy z Wykonawcą zamówienia.</w:t>
      </w:r>
    </w:p>
    <w:p w14:paraId="01F7DFA9"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 przypadku, gdy terminy zapłaty wynagrodzenia określone w umowie, o której mowa w ust. 1będą dłuższe niż 30 dni, Zamawiający wezwie Wykonawcę do doprowadzenia do zmiany tej umowy pod rygorem wystąpienia o zapłatę kary umownej.</w:t>
      </w:r>
    </w:p>
    <w:p w14:paraId="1D4C017B"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Wymagania dotyczące umów o Podwykonawstwo:</w:t>
      </w:r>
    </w:p>
    <w:p w14:paraId="07E1902D" w14:textId="4957D032" w:rsidR="00F47C8C" w:rsidRPr="00257335" w:rsidRDefault="00F47C8C" w:rsidP="009E02EB">
      <w:pPr>
        <w:pStyle w:val="Akapitzlist"/>
        <w:numPr>
          <w:ilvl w:val="6"/>
          <w:numId w:val="29"/>
        </w:numPr>
        <w:contextualSpacing w:val="0"/>
        <w:jc w:val="both"/>
        <w:rPr>
          <w:rFonts w:ascii="Aptos Display" w:hAnsi="Aptos Display" w:cs="Arial"/>
          <w:iCs/>
        </w:rPr>
      </w:pPr>
      <w:r w:rsidRPr="00257335">
        <w:rPr>
          <w:rFonts w:ascii="Aptos Display" w:hAnsi="Aptos Display" w:cs="Arial"/>
          <w:iCs/>
        </w:rPr>
        <w:t xml:space="preserve">umowa z Podwykonawcą oraz z dalszym Podwykonawcą powinna stanowić </w:t>
      </w:r>
      <w:r w:rsidR="00C321FE" w:rsidRPr="00257335">
        <w:rPr>
          <w:rFonts w:ascii="Aptos Display" w:hAnsi="Aptos Display" w:cs="Arial"/>
          <w:iCs/>
        </w:rPr>
        <w:br/>
      </w:r>
      <w:r w:rsidRPr="00257335">
        <w:rPr>
          <w:rFonts w:ascii="Aptos Display" w:hAnsi="Aptos Display" w:cs="Arial"/>
          <w:iCs/>
        </w:rPr>
        <w:t>w szczególności, iż termin zapłaty wynagrodzenia nie może być dłuższy niż 30 dni od dnia doręczenia Wykonawcy, Podwykonawcy lub dalszemu Podwykonawcy faktury lub rachunku, potwierdzających wykonanie zleconej Podwykonawcy lub dalszemu Podwykonawcy dostawy lub usługi;</w:t>
      </w:r>
    </w:p>
    <w:p w14:paraId="7364B336" w14:textId="77777777" w:rsidR="00F47C8C" w:rsidRPr="00257335" w:rsidRDefault="00F47C8C" w:rsidP="009E02EB">
      <w:pPr>
        <w:pStyle w:val="Akapitzlist"/>
        <w:numPr>
          <w:ilvl w:val="6"/>
          <w:numId w:val="29"/>
        </w:numPr>
        <w:ind w:left="851" w:hanging="425"/>
        <w:contextualSpacing w:val="0"/>
        <w:jc w:val="both"/>
        <w:rPr>
          <w:rFonts w:ascii="Aptos Display" w:hAnsi="Aptos Display" w:cs="Arial"/>
          <w:iCs/>
        </w:rPr>
      </w:pPr>
      <w:r w:rsidRPr="00257335">
        <w:rPr>
          <w:rFonts w:ascii="Aptos Display" w:hAnsi="Aptos Display" w:cs="Arial"/>
          <w:iCs/>
        </w:rPr>
        <w:t>umowa o podwykonawstwo nie może zawierać postanowień uzależniających uzyskanie płatności przez Podwykonawcę od zapłaty przez Zamawiającego Wykonawcy wynagrodzenia obejmującego zakres usług lub dostaw wykonanych przez Podwykonawcę;</w:t>
      </w:r>
    </w:p>
    <w:p w14:paraId="793C068A"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Do zmian postanowień umów o podwykonawstwo stosuje się zasady mające zastosowanie przy zawieraniu umów o podwykonawstwo.</w:t>
      </w:r>
    </w:p>
    <w:p w14:paraId="0ED3D9F1" w14:textId="77777777" w:rsidR="00F47C8C" w:rsidRPr="00257335" w:rsidRDefault="00F47C8C" w:rsidP="009E02EB">
      <w:pPr>
        <w:pStyle w:val="Default"/>
        <w:numPr>
          <w:ilvl w:val="0"/>
          <w:numId w:val="28"/>
        </w:numPr>
        <w:jc w:val="both"/>
        <w:rPr>
          <w:rFonts w:ascii="Aptos Display" w:hAnsi="Aptos Display"/>
          <w:lang w:eastAsia="en-US"/>
        </w:rPr>
      </w:pPr>
      <w:r w:rsidRPr="00257335">
        <w:rPr>
          <w:rFonts w:ascii="Aptos Display" w:hAnsi="Aptos Display"/>
          <w:lang w:eastAsia="en-US"/>
        </w:rPr>
        <w:t>Zlecenie wykonania zamówienia Podwykonawcom nie zmienia zobowiązań Wykonawcy wobec Zamawiającego za wykonanie tej części zamówienia. Wykonawca jest odpowiedzialny za działania, uchybienia i zaniedbania Podwykonawców, ich przedstawicieli i pracowników jak za własne i swoich pracowników działania i zaniechania.</w:t>
      </w:r>
    </w:p>
    <w:p w14:paraId="66AF9FD1" w14:textId="77777777" w:rsidR="00944815" w:rsidRPr="00257335" w:rsidRDefault="00944815" w:rsidP="006B015F">
      <w:pPr>
        <w:pStyle w:val="Akapitzlist1"/>
        <w:shd w:val="clear" w:color="auto" w:fill="FFFFFF"/>
        <w:autoSpaceDE w:val="0"/>
        <w:spacing w:after="0" w:line="240" w:lineRule="auto"/>
        <w:ind w:left="357"/>
        <w:jc w:val="both"/>
        <w:rPr>
          <w:rFonts w:ascii="Aptos Display" w:hAnsi="Aptos Display" w:cs="Arial"/>
          <w:sz w:val="24"/>
          <w:szCs w:val="24"/>
        </w:rPr>
      </w:pPr>
    </w:p>
    <w:p w14:paraId="5C7EB87D" w14:textId="4D5F01EC"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110D17" w:rsidRPr="00257335">
        <w:rPr>
          <w:rFonts w:ascii="Aptos Display" w:hAnsi="Aptos Display" w:cs="Arial"/>
          <w:sz w:val="24"/>
          <w:szCs w:val="24"/>
        </w:rPr>
        <w:t>7</w:t>
      </w:r>
      <w:r w:rsidRPr="00257335">
        <w:rPr>
          <w:rFonts w:ascii="Aptos Display" w:hAnsi="Aptos Display" w:cs="Arial"/>
          <w:sz w:val="24"/>
          <w:szCs w:val="24"/>
        </w:rPr>
        <w:t xml:space="preserve"> Osoby odpowiedzialne</w:t>
      </w:r>
    </w:p>
    <w:p w14:paraId="133BC429" w14:textId="77777777" w:rsidR="003A6C0F" w:rsidRPr="00257335" w:rsidRDefault="003A6C0F" w:rsidP="003A6C0F">
      <w:pPr>
        <w:rPr>
          <w:rFonts w:ascii="Aptos Display" w:hAnsi="Aptos Display"/>
          <w:lang w:eastAsia="en-US"/>
        </w:rPr>
      </w:pPr>
    </w:p>
    <w:p w14:paraId="04786802" w14:textId="07AFC5A2" w:rsidR="005B383D" w:rsidRPr="00257335" w:rsidRDefault="005B383D" w:rsidP="009E02EB">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Zamawiający wyznacza osoby odpowiedzialne z</w:t>
      </w:r>
      <w:r w:rsidR="00826FD5" w:rsidRPr="00257335">
        <w:rPr>
          <w:rFonts w:ascii="Aptos Display" w:hAnsi="Aptos Display" w:cs="Arial"/>
          <w:sz w:val="24"/>
          <w:szCs w:val="24"/>
        </w:rPr>
        <w:t>a nadzór nad realizacją umowy:</w:t>
      </w:r>
      <w:r w:rsidR="001B1383" w:rsidRPr="00257335">
        <w:rPr>
          <w:rFonts w:ascii="Aptos Display" w:hAnsi="Aptos Display" w:cs="Arial"/>
          <w:sz w:val="24"/>
          <w:szCs w:val="24"/>
        </w:rPr>
        <w:t xml:space="preserve"> </w:t>
      </w:r>
      <w:r w:rsidR="00110D17" w:rsidRPr="00257335">
        <w:rPr>
          <w:rFonts w:ascii="Aptos Display" w:hAnsi="Aptos Display" w:cs="Arial"/>
          <w:sz w:val="24"/>
          <w:szCs w:val="24"/>
        </w:rPr>
        <w:t>xxxxx</w:t>
      </w:r>
      <w:r w:rsidR="001B1383" w:rsidRPr="00257335">
        <w:rPr>
          <w:rFonts w:ascii="Aptos Display" w:hAnsi="Aptos Display" w:cs="Arial"/>
          <w:sz w:val="24"/>
          <w:szCs w:val="24"/>
        </w:rPr>
        <w:t xml:space="preserve">, tel. </w:t>
      </w:r>
      <w:r w:rsidR="00110D17" w:rsidRPr="00257335">
        <w:rPr>
          <w:rFonts w:ascii="Aptos Display" w:hAnsi="Aptos Display" w:cs="Arial"/>
          <w:sz w:val="24"/>
          <w:szCs w:val="24"/>
        </w:rPr>
        <w:t>xxxxx</w:t>
      </w:r>
      <w:r w:rsidR="001B1383" w:rsidRPr="00257335">
        <w:rPr>
          <w:rFonts w:ascii="Aptos Display" w:hAnsi="Aptos Display" w:cs="Arial"/>
          <w:sz w:val="24"/>
          <w:szCs w:val="24"/>
        </w:rPr>
        <w:t xml:space="preserve">, </w:t>
      </w:r>
      <w:r w:rsidR="00110D17" w:rsidRPr="00257335">
        <w:rPr>
          <w:rFonts w:ascii="Aptos Display" w:hAnsi="Aptos Display" w:cs="Arial"/>
          <w:sz w:val="24"/>
          <w:szCs w:val="24"/>
        </w:rPr>
        <w:t>xxxxx</w:t>
      </w:r>
      <w:r w:rsidR="001B1383" w:rsidRPr="00257335">
        <w:rPr>
          <w:rFonts w:ascii="Aptos Display" w:hAnsi="Aptos Display" w:cs="Arial"/>
          <w:sz w:val="24"/>
          <w:szCs w:val="24"/>
        </w:rPr>
        <w:t>@sycow.pl</w:t>
      </w:r>
      <w:r w:rsidR="004459EC" w:rsidRPr="00257335">
        <w:rPr>
          <w:rFonts w:ascii="Aptos Display" w:hAnsi="Aptos Display" w:cs="Arial"/>
          <w:sz w:val="24"/>
          <w:szCs w:val="24"/>
        </w:rPr>
        <w:t>.</w:t>
      </w:r>
    </w:p>
    <w:p w14:paraId="4721FDF6" w14:textId="77777777" w:rsidR="00EE3C62" w:rsidRPr="00257335" w:rsidRDefault="005B383D" w:rsidP="00EE3C62">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W</w:t>
      </w:r>
      <w:r w:rsidR="00984E0D" w:rsidRPr="00257335">
        <w:rPr>
          <w:rFonts w:ascii="Aptos Display" w:hAnsi="Aptos Display" w:cs="Arial"/>
          <w:sz w:val="24"/>
          <w:szCs w:val="24"/>
        </w:rPr>
        <w:t xml:space="preserve">ykonawca wyznacza </w:t>
      </w:r>
      <w:r w:rsidRPr="00257335">
        <w:rPr>
          <w:rFonts w:ascii="Aptos Display" w:hAnsi="Aptos Display" w:cs="Arial"/>
          <w:sz w:val="24"/>
          <w:szCs w:val="24"/>
        </w:rPr>
        <w:t>………………………………………………  jako osobę odpowiedzialną za nadzór nad realizacją umowy.</w:t>
      </w:r>
    </w:p>
    <w:p w14:paraId="315AAAB7" w14:textId="167D892C" w:rsidR="00EE3C62" w:rsidRPr="00B958E2" w:rsidRDefault="0098111F" w:rsidP="00EE3C62">
      <w:pPr>
        <w:pStyle w:val="Akapitzlist1"/>
        <w:numPr>
          <w:ilvl w:val="0"/>
          <w:numId w:val="6"/>
        </w:numPr>
        <w:shd w:val="clear" w:color="auto" w:fill="FFFFFF"/>
        <w:tabs>
          <w:tab w:val="clear" w:pos="720"/>
          <w:tab w:val="num" w:pos="540"/>
        </w:tabs>
        <w:spacing w:after="0" w:line="240" w:lineRule="auto"/>
        <w:ind w:left="482" w:hanging="482"/>
        <w:jc w:val="both"/>
        <w:rPr>
          <w:rFonts w:ascii="Aptos Display" w:hAnsi="Aptos Display" w:cs="Arial"/>
          <w:sz w:val="24"/>
          <w:szCs w:val="24"/>
        </w:rPr>
      </w:pPr>
      <w:r w:rsidRPr="00B958E2">
        <w:rPr>
          <w:rFonts w:ascii="Aptos Display" w:hAnsi="Aptos Display" w:cs="Arial"/>
          <w:iCs/>
          <w:color w:val="000000" w:themeColor="text1"/>
          <w:sz w:val="24"/>
          <w:szCs w:val="24"/>
        </w:rPr>
        <w:t xml:space="preserve">Wykonawca wyznacza …………………………..jako </w:t>
      </w:r>
      <w:r w:rsidR="00EE3C62" w:rsidRPr="00B958E2">
        <w:rPr>
          <w:rFonts w:ascii="Aptos Display" w:hAnsi="Aptos Display" w:cs="Arial"/>
          <w:iCs/>
          <w:color w:val="000000" w:themeColor="text1"/>
          <w:sz w:val="24"/>
          <w:szCs w:val="24"/>
        </w:rPr>
        <w:t>koordynatora nadzoru inwestorskiego, który będzie koordynować pracę inspektorów nadzoru</w:t>
      </w:r>
      <w:r w:rsidRPr="00B958E2">
        <w:rPr>
          <w:rFonts w:ascii="Aptos Display" w:hAnsi="Aptos Display" w:cs="Arial"/>
          <w:iCs/>
          <w:color w:val="000000" w:themeColor="text1"/>
          <w:sz w:val="24"/>
          <w:szCs w:val="24"/>
        </w:rPr>
        <w:t>.</w:t>
      </w:r>
    </w:p>
    <w:p w14:paraId="26C36FA9" w14:textId="7432989C" w:rsidR="00753B05" w:rsidRPr="00257335" w:rsidRDefault="005B383D" w:rsidP="009E02EB">
      <w:pPr>
        <w:pStyle w:val="Akapitzlist1"/>
        <w:numPr>
          <w:ilvl w:val="0"/>
          <w:numId w:val="6"/>
        </w:numPr>
        <w:shd w:val="clear" w:color="auto" w:fill="FFFFFF"/>
        <w:tabs>
          <w:tab w:val="clear" w:pos="720"/>
          <w:tab w:val="num" w:pos="360"/>
        </w:tabs>
        <w:spacing w:after="0" w:line="240" w:lineRule="auto"/>
        <w:ind w:left="482" w:hanging="482"/>
        <w:jc w:val="both"/>
        <w:rPr>
          <w:rFonts w:ascii="Aptos Display" w:hAnsi="Aptos Display" w:cs="Arial"/>
          <w:sz w:val="24"/>
          <w:szCs w:val="24"/>
        </w:rPr>
      </w:pPr>
      <w:r w:rsidRPr="00257335">
        <w:rPr>
          <w:rFonts w:ascii="Aptos Display" w:hAnsi="Aptos Display" w:cs="Arial"/>
          <w:sz w:val="24"/>
          <w:szCs w:val="24"/>
        </w:rPr>
        <w:t xml:space="preserve">Zmiany dotyczące osób wymienionych w ust. 1 </w:t>
      </w:r>
      <w:r w:rsidRPr="00B958E2">
        <w:rPr>
          <w:rFonts w:ascii="Aptos Display" w:hAnsi="Aptos Display" w:cs="Arial"/>
          <w:sz w:val="24"/>
          <w:szCs w:val="24"/>
        </w:rPr>
        <w:t>-</w:t>
      </w:r>
      <w:r w:rsidR="00C9472A" w:rsidRPr="00B958E2">
        <w:rPr>
          <w:rFonts w:ascii="Aptos Display" w:hAnsi="Aptos Display" w:cs="Arial"/>
          <w:sz w:val="24"/>
          <w:szCs w:val="24"/>
        </w:rPr>
        <w:t xml:space="preserve"> </w:t>
      </w:r>
      <w:r w:rsidR="00EE3C62" w:rsidRPr="00B958E2">
        <w:rPr>
          <w:rFonts w:ascii="Aptos Display" w:hAnsi="Aptos Display" w:cs="Arial"/>
          <w:sz w:val="24"/>
          <w:szCs w:val="24"/>
        </w:rPr>
        <w:t>3</w:t>
      </w:r>
      <w:r w:rsidRPr="00257335">
        <w:rPr>
          <w:rFonts w:ascii="Aptos Display" w:hAnsi="Aptos Display" w:cs="Arial"/>
          <w:sz w:val="24"/>
          <w:szCs w:val="24"/>
        </w:rPr>
        <w:t xml:space="preserve"> wymagają uprzedniego pisemnego powiadomienia Stron, lecz nie stanowią zmiany umowy.</w:t>
      </w:r>
    </w:p>
    <w:p w14:paraId="3DDD3E44" w14:textId="77777777" w:rsidR="00110D17" w:rsidRPr="00257335" w:rsidRDefault="00110D17" w:rsidP="006B015F">
      <w:pPr>
        <w:pStyle w:val="Akapitzlist1"/>
        <w:shd w:val="clear" w:color="auto" w:fill="FFFFFF"/>
        <w:spacing w:after="0" w:line="240" w:lineRule="auto"/>
        <w:ind w:left="482"/>
        <w:jc w:val="both"/>
        <w:rPr>
          <w:rFonts w:ascii="Aptos Display" w:hAnsi="Aptos Display" w:cs="Arial"/>
          <w:sz w:val="24"/>
          <w:szCs w:val="24"/>
        </w:rPr>
      </w:pPr>
    </w:p>
    <w:p w14:paraId="6208A793" w14:textId="78454B41" w:rsidR="005B383D" w:rsidRPr="00257335" w:rsidRDefault="005B383D" w:rsidP="006B015F">
      <w:pPr>
        <w:pStyle w:val="Nagwek1"/>
        <w:spacing w:before="0" w:after="0"/>
        <w:ind w:left="142"/>
        <w:jc w:val="center"/>
        <w:rPr>
          <w:rFonts w:ascii="Aptos Display" w:hAnsi="Aptos Display" w:cs="Arial"/>
          <w:sz w:val="24"/>
          <w:szCs w:val="24"/>
        </w:rPr>
      </w:pPr>
      <w:r w:rsidRPr="00257335">
        <w:rPr>
          <w:rFonts w:ascii="Aptos Display" w:hAnsi="Aptos Display" w:cs="Arial"/>
          <w:sz w:val="24"/>
          <w:szCs w:val="24"/>
        </w:rPr>
        <w:lastRenderedPageBreak/>
        <w:t xml:space="preserve">§ </w:t>
      </w:r>
      <w:r w:rsidR="00110D17" w:rsidRPr="00257335">
        <w:rPr>
          <w:rFonts w:ascii="Aptos Display" w:hAnsi="Aptos Display" w:cs="Arial"/>
          <w:sz w:val="24"/>
          <w:szCs w:val="24"/>
        </w:rPr>
        <w:t xml:space="preserve">8 </w:t>
      </w:r>
      <w:r w:rsidRPr="00257335">
        <w:rPr>
          <w:rFonts w:ascii="Aptos Display" w:hAnsi="Aptos Display" w:cs="Arial"/>
          <w:sz w:val="24"/>
          <w:szCs w:val="24"/>
        </w:rPr>
        <w:t>Kary umowne</w:t>
      </w:r>
    </w:p>
    <w:p w14:paraId="0C26EF3F" w14:textId="77777777" w:rsidR="003A6C0F" w:rsidRPr="00257335" w:rsidRDefault="003A6C0F" w:rsidP="003A6C0F">
      <w:pPr>
        <w:rPr>
          <w:rFonts w:ascii="Aptos Display" w:hAnsi="Aptos Display"/>
          <w:lang w:eastAsia="en-US"/>
        </w:rPr>
      </w:pPr>
    </w:p>
    <w:p w14:paraId="5D69CECF" w14:textId="77777777" w:rsidR="004A27CD" w:rsidRPr="00257335" w:rsidRDefault="004A27CD" w:rsidP="004A27CD">
      <w:pPr>
        <w:numPr>
          <w:ilvl w:val="0"/>
          <w:numId w:val="49"/>
        </w:numPr>
        <w:shd w:val="clear" w:color="auto" w:fill="FFFFFF"/>
        <w:ind w:right="38"/>
        <w:jc w:val="both"/>
        <w:rPr>
          <w:rFonts w:ascii="Aptos Display" w:hAnsi="Aptos Display" w:cs="Arial"/>
        </w:rPr>
      </w:pPr>
      <w:r w:rsidRPr="00257335">
        <w:rPr>
          <w:rFonts w:ascii="Aptos Display" w:hAnsi="Aptos Display" w:cs="Arial"/>
        </w:rPr>
        <w:t>W przypadku, stwierdzenia przez Zamawiającego, że Wykonawca lub jego personel, nie realizuje obowiązków wynikających z niniejszej Umowy, informuje o tym Wykonawcę, równocześnie wzywając go do prawidłowego wykonywania przedmiotu niniejszej Umowy, w terminie wskazanym w wezwaniu.</w:t>
      </w:r>
    </w:p>
    <w:p w14:paraId="3F2FC00E"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W przypadku, niedotrzymania terminu wskazanego w wezwaniu, o którym mowa w ust. 1, Wykonawca zapłaci Zamawiającemu karę umowną w wysokości 0,2% wartości całkowitego wynagrodzenia brutto Wykonawcy, o którym mowa w § 3 ust. 1 Umowy, za każdy dzień zwłoki w doprowadzeniu do prawidłowego wykonania usług, liczony od upływu wyznaczonego terminu.</w:t>
      </w:r>
    </w:p>
    <w:p w14:paraId="25E79F4C"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nienależytego lub nieterminowego wykonywania przedmiotu Umowy, z zastrzeżeniem ust. 2 i 4, Zamawiający żąda od Wykonawcy usunięcia wad lub wzywa do terminowego wykonywania przedmiotu umowy w wyznaczonym terminie i zapłacenia kary umownej w wysokości 0,2% wartości całkowitego wynagrodzenia Wykonawcy brutto, </w:t>
      </w:r>
      <w:r w:rsidRPr="00257335">
        <w:rPr>
          <w:rFonts w:ascii="Aptos Display" w:hAnsi="Aptos Display" w:cs="Arial"/>
        </w:rPr>
        <w:br/>
        <w:t>o którym mowa w § 3 ust. 1 niniejszej umowy, za każdą wadę lub każdy kolejny dzień zwłoki licząc od upływu wyznaczonego przez Zamawiającego lub określonego w umowie terminu.</w:t>
      </w:r>
    </w:p>
    <w:p w14:paraId="41D6E1A7"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nieterminowego wykonania Raportów bądź braku ich akceptacji przez Zamawiającego, Wykonawca zapłaci Zamawiającemu, każdorazowo karę umowną </w:t>
      </w:r>
      <w:r w:rsidRPr="00257335">
        <w:rPr>
          <w:rFonts w:ascii="Aptos Display" w:hAnsi="Aptos Display" w:cs="Arial"/>
        </w:rPr>
        <w:br/>
        <w:t xml:space="preserve">w wysokości 1 000 PLN (słownie: tysiąc złotych). </w:t>
      </w:r>
    </w:p>
    <w:p w14:paraId="6B9BA29A" w14:textId="77777777" w:rsidR="004A27CD" w:rsidRPr="00257335" w:rsidRDefault="004A27CD" w:rsidP="004A27CD">
      <w:pPr>
        <w:numPr>
          <w:ilvl w:val="0"/>
          <w:numId w:val="49"/>
        </w:numPr>
        <w:shd w:val="clear" w:color="auto" w:fill="FFFFFF"/>
        <w:jc w:val="both"/>
        <w:rPr>
          <w:rFonts w:ascii="Aptos Display" w:hAnsi="Aptos Display" w:cs="Arial"/>
        </w:rPr>
      </w:pPr>
      <w:r w:rsidRPr="00257335">
        <w:rPr>
          <w:rFonts w:ascii="Aptos Display" w:hAnsi="Aptos Display" w:cs="Arial"/>
        </w:rPr>
        <w:t xml:space="preserve">W przypadku braku stawiennictwa przedstawiciela Wykonawcy na wezwanie Zamawiającego w umówionym czasie i miejscu, w tym w szczególności na placu budowy, Wykonawca zapłaci Zamawiającemu, za każdorazowe niestawiennictwo w wysokości 1 000 PLN (słownie: tysiąc złotych). </w:t>
      </w:r>
    </w:p>
    <w:p w14:paraId="4CB9CD1B" w14:textId="77777777" w:rsidR="004A27CD"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W przypadku,</w:t>
      </w:r>
      <w:r w:rsidRPr="00257335">
        <w:rPr>
          <w:rFonts w:ascii="Aptos Display" w:hAnsi="Aptos Display" w:cs="Arial"/>
          <w:spacing w:val="1"/>
          <w:w w:val="102"/>
        </w:rPr>
        <w:t xml:space="preserve"> gdy Wykonawca nie wykonuje nałożonych na niego obowiązków w okresie rękojmi / gwarancji po </w:t>
      </w:r>
      <w:r w:rsidRPr="00257335">
        <w:rPr>
          <w:rFonts w:ascii="Aptos Display" w:hAnsi="Aptos Display" w:cs="Arial"/>
        </w:rPr>
        <w:t xml:space="preserve">zgłoszeniu wad (usterek) przez Zamawiającego, zobowiązany będzie do zapłaty kary za brak działań w okresie gwarancji związanej z realizacją Inwestycji – w wysokości 5 000 PLN (słownie: pięć tysięcy złotych) za każdy stwierdzony stosownym dokumentem przypadek. Naliczenie zastrzeżonej kary umownej nie zwalnia Wykonawcy </w:t>
      </w:r>
      <w:r w:rsidRPr="00257335">
        <w:rPr>
          <w:rFonts w:ascii="Aptos Display" w:hAnsi="Aptos Display" w:cs="Arial"/>
        </w:rPr>
        <w:br/>
        <w:t>z prawidłowej realizacji obowiązków umownych.</w:t>
      </w:r>
    </w:p>
    <w:p w14:paraId="375CE042" w14:textId="77777777" w:rsidR="00DE6A03" w:rsidRPr="001410A5" w:rsidRDefault="00DE6A03" w:rsidP="001410A5">
      <w:pPr>
        <w:numPr>
          <w:ilvl w:val="0"/>
          <w:numId w:val="49"/>
        </w:numPr>
        <w:shd w:val="clear" w:color="auto" w:fill="FFFFFF"/>
        <w:ind w:right="77"/>
        <w:jc w:val="both"/>
        <w:rPr>
          <w:rFonts w:ascii="Aptos Display" w:hAnsi="Aptos Display" w:cs="Arial"/>
        </w:rPr>
      </w:pPr>
      <w:r w:rsidRPr="001410A5">
        <w:rPr>
          <w:rFonts w:ascii="Aptos Display" w:hAnsi="Aptos Display"/>
        </w:rPr>
        <w:t>Wykonawca zapłaci Zamawiającemu karę umowną w wysokości 1 000,00 (słownie złotych: jeden tysiąc) zł za każdy przypadek:</w:t>
      </w:r>
    </w:p>
    <w:p w14:paraId="0114259D" w14:textId="77777777" w:rsidR="00DE6A03" w:rsidRPr="001410A5" w:rsidRDefault="00DE6A03" w:rsidP="00DE6A03">
      <w:pPr>
        <w:pStyle w:val="Default"/>
        <w:numPr>
          <w:ilvl w:val="0"/>
          <w:numId w:val="60"/>
        </w:numPr>
        <w:spacing w:after="27" w:line="276" w:lineRule="auto"/>
        <w:jc w:val="both"/>
        <w:rPr>
          <w:rFonts w:ascii="Aptos Display" w:hAnsi="Aptos Display" w:cs="Times New Roman"/>
          <w:color w:val="auto"/>
        </w:rPr>
      </w:pPr>
      <w:r w:rsidRPr="001410A5">
        <w:rPr>
          <w:rFonts w:ascii="Aptos Display" w:hAnsi="Aptos Display" w:cs="Times New Roman"/>
          <w:color w:val="auto"/>
        </w:rPr>
        <w:t xml:space="preserve">Nieprzedłożenia Zamawiającemu do zatwierdzenia projektu umowy </w:t>
      </w:r>
      <w:r w:rsidRPr="001410A5">
        <w:rPr>
          <w:rFonts w:ascii="Aptos Display" w:hAnsi="Aptos Display" w:cs="Times New Roman"/>
          <w:color w:val="auto"/>
        </w:rPr>
        <w:br/>
        <w:t xml:space="preserve">o podwykonawstwo lub dalsze podwykonawstwo, a także projektu jej zmiany; </w:t>
      </w:r>
    </w:p>
    <w:p w14:paraId="7CF39F25" w14:textId="77777777" w:rsidR="00DE6A03" w:rsidRPr="001410A5" w:rsidRDefault="00DE6A03" w:rsidP="00DE6A03">
      <w:pPr>
        <w:pStyle w:val="Default"/>
        <w:numPr>
          <w:ilvl w:val="0"/>
          <w:numId w:val="60"/>
        </w:numPr>
        <w:spacing w:after="27" w:line="276" w:lineRule="auto"/>
        <w:jc w:val="both"/>
        <w:rPr>
          <w:rFonts w:ascii="Aptos Display" w:hAnsi="Aptos Display" w:cs="Times New Roman"/>
          <w:color w:val="auto"/>
        </w:rPr>
      </w:pPr>
      <w:r w:rsidRPr="001410A5">
        <w:rPr>
          <w:rFonts w:ascii="Aptos Display" w:hAnsi="Aptos Display" w:cs="Times New Roman"/>
          <w:color w:val="auto"/>
        </w:rPr>
        <w:t xml:space="preserve">nieprzedłożenia Zamawiającemu poświadczonej za zgodność z oryginałem kopii umowy o podwykonawstwo lub dalsze podwykonawstwo, a także jej zmiany; </w:t>
      </w:r>
    </w:p>
    <w:p w14:paraId="292D479A" w14:textId="77777777" w:rsidR="00DE6A03" w:rsidRPr="001410A5" w:rsidRDefault="00DE6A03" w:rsidP="00DE6A03">
      <w:pPr>
        <w:pStyle w:val="Default"/>
        <w:numPr>
          <w:ilvl w:val="0"/>
          <w:numId w:val="60"/>
        </w:numPr>
        <w:spacing w:line="276" w:lineRule="auto"/>
        <w:jc w:val="both"/>
        <w:rPr>
          <w:rFonts w:ascii="Aptos Display" w:hAnsi="Aptos Display" w:cs="Times New Roman"/>
          <w:color w:val="auto"/>
        </w:rPr>
      </w:pPr>
      <w:r w:rsidRPr="001410A5">
        <w:rPr>
          <w:rFonts w:ascii="Aptos Display" w:hAnsi="Aptos Display" w:cs="Times New Roman"/>
          <w:color w:val="auto"/>
        </w:rPr>
        <w:t xml:space="preserve">braku zmiany umowy o podwykonawstwo w zakresie terminu zapłaty. </w:t>
      </w:r>
    </w:p>
    <w:p w14:paraId="4920B962" w14:textId="01AE748D" w:rsidR="00DE6A03" w:rsidRPr="001410A5" w:rsidRDefault="00DE6A03" w:rsidP="00DE6A03">
      <w:pPr>
        <w:pStyle w:val="Default"/>
        <w:numPr>
          <w:ilvl w:val="0"/>
          <w:numId w:val="60"/>
        </w:numPr>
        <w:spacing w:after="27" w:line="276" w:lineRule="auto"/>
        <w:jc w:val="both"/>
        <w:rPr>
          <w:rFonts w:ascii="Aptos Display" w:hAnsi="Aptos Display" w:cs="Times New Roman"/>
          <w:bCs/>
          <w:color w:val="auto"/>
        </w:rPr>
      </w:pPr>
      <w:r w:rsidRPr="001410A5">
        <w:rPr>
          <w:rFonts w:ascii="Aptos Display" w:hAnsi="Aptos Display" w:cs="Times New Roman"/>
          <w:bCs/>
          <w:color w:val="auto"/>
        </w:rPr>
        <w:t>za każda osobę, o której mowa w § 1</w:t>
      </w:r>
      <w:r w:rsidR="002B16DF" w:rsidRPr="001410A5">
        <w:rPr>
          <w:rFonts w:ascii="Aptos Display" w:hAnsi="Aptos Display" w:cs="Times New Roman"/>
          <w:bCs/>
          <w:color w:val="auto"/>
        </w:rPr>
        <w:t>3</w:t>
      </w:r>
      <w:r w:rsidRPr="001410A5">
        <w:rPr>
          <w:rFonts w:ascii="Aptos Display" w:hAnsi="Aptos Display" w:cs="Times New Roman"/>
          <w:bCs/>
          <w:color w:val="auto"/>
        </w:rPr>
        <w:t xml:space="preserve"> ust. </w:t>
      </w:r>
      <w:r w:rsidR="002B16DF" w:rsidRPr="001410A5">
        <w:rPr>
          <w:rFonts w:ascii="Aptos Display" w:hAnsi="Aptos Display" w:cs="Times New Roman"/>
          <w:bCs/>
          <w:color w:val="auto"/>
        </w:rPr>
        <w:t>1</w:t>
      </w:r>
      <w:r w:rsidRPr="001410A5">
        <w:rPr>
          <w:rFonts w:ascii="Aptos Display" w:hAnsi="Aptos Display" w:cs="Times New Roman"/>
          <w:bCs/>
          <w:color w:val="auto"/>
        </w:rPr>
        <w:t>1, nie zatrudnioną na umowę o pracę</w:t>
      </w:r>
    </w:p>
    <w:p w14:paraId="06D471DA" w14:textId="71825799" w:rsidR="00DE6A03" w:rsidRPr="001410A5" w:rsidRDefault="00DE6A03" w:rsidP="00DE6A03">
      <w:pPr>
        <w:pStyle w:val="Default"/>
        <w:numPr>
          <w:ilvl w:val="0"/>
          <w:numId w:val="60"/>
        </w:numPr>
        <w:spacing w:after="27" w:line="276" w:lineRule="auto"/>
        <w:jc w:val="both"/>
        <w:rPr>
          <w:rFonts w:ascii="Aptos Display" w:hAnsi="Aptos Display" w:cs="Times New Roman"/>
          <w:bCs/>
          <w:color w:val="auto"/>
        </w:rPr>
      </w:pPr>
      <w:r w:rsidRPr="001410A5">
        <w:rPr>
          <w:rFonts w:ascii="Aptos Display" w:hAnsi="Aptos Display"/>
          <w:bCs/>
        </w:rPr>
        <w:t>za zwłokę w przedłożeniu wykazu osób, o którym mowa w § 1</w:t>
      </w:r>
      <w:r w:rsidR="002B16DF" w:rsidRPr="001410A5">
        <w:rPr>
          <w:rFonts w:ascii="Aptos Display" w:hAnsi="Aptos Display"/>
          <w:bCs/>
        </w:rPr>
        <w:t>3</w:t>
      </w:r>
      <w:r w:rsidRPr="001410A5">
        <w:rPr>
          <w:rFonts w:ascii="Aptos Display" w:hAnsi="Aptos Display"/>
          <w:bCs/>
        </w:rPr>
        <w:t xml:space="preserve"> ust.</w:t>
      </w:r>
      <w:r w:rsidR="002B16DF" w:rsidRPr="001410A5">
        <w:rPr>
          <w:rFonts w:ascii="Aptos Display" w:hAnsi="Aptos Display"/>
          <w:bCs/>
        </w:rPr>
        <w:t xml:space="preserve"> 1</w:t>
      </w:r>
      <w:r w:rsidR="001410A5" w:rsidRPr="001410A5">
        <w:rPr>
          <w:rFonts w:ascii="Aptos Display" w:hAnsi="Aptos Display"/>
          <w:bCs/>
        </w:rPr>
        <w:t>4</w:t>
      </w:r>
      <w:r w:rsidRPr="001410A5">
        <w:rPr>
          <w:rFonts w:ascii="Aptos Display" w:hAnsi="Aptos Display"/>
          <w:bCs/>
        </w:rPr>
        <w:t xml:space="preserve">, </w:t>
      </w:r>
      <w:r w:rsidRPr="001410A5">
        <w:rPr>
          <w:rFonts w:ascii="Aptos Display" w:hAnsi="Aptos Display"/>
        </w:rPr>
        <w:t>za każdy dzień zwłoki</w:t>
      </w:r>
    </w:p>
    <w:p w14:paraId="0EFE52AA"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Zamawiający, zastrzega sobie prawo potrącenia kar umownych i innych należności wynikających z Umowy z wynagrodzenia Wykonawcy, na co Wykonawca wyraża zgodę. </w:t>
      </w:r>
    </w:p>
    <w:p w14:paraId="4DB5ECAB"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lastRenderedPageBreak/>
        <w:t>Zamawiający, zastrzega sobie prawo dochodzenia na zasadach ogólnych odszkodowań przewyższających wysokość kwot kar umownych, o których mowa w niniejszym paragrafie.</w:t>
      </w:r>
    </w:p>
    <w:p w14:paraId="57453CB4"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W przypadku odstąpienia od umowy przez którąkolwiek za Stron, z przyczyn leżących po stronie Wykonawcy, w szczególności na skutek niewykonania lub nienależytego wykonania Umowy przez Wykonawcę, zobowiązany on będzie do zapłaty na rzecz Zamawiającego tytułem kary umownej, kwoty w wysokości 15% wynagrodzenia umownego brutto, określonego w § 3 ust.1 Umowy. </w:t>
      </w:r>
    </w:p>
    <w:p w14:paraId="1636A467"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Wykonawca odpowiada za naruszenie dóbr osobistych lub praw autorskich i pokrewnych osób trzecich, spowodowanych w trakcie lub w wyniku realizacji umowy lub dysponowania przez Zamawiającego wytworzonymi utworami, a przypadku skierowania z tego tytułu roszczeń przeciwko Zamawiającemu, Wykonawca zobowiązany jest do całkowitego zaspokojenia roszczeń osób trzecich oraz do zwolnienia Zamawiającego z obowiązku świadczenia z tego tytułu, a także zwrotu Zamawiającemu wynagrodzenia oraz poniesionych z tego tytułu kosztów i utraconych korzyści.</w:t>
      </w:r>
    </w:p>
    <w:p w14:paraId="494DC32F"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Wykonawca zapłaci Zamawiającemu karę umowną w wysokości 5 % wynagrodzenia umownego określonego w § 3 ust. 1 niniejszej umowy za nieskuteczne przekazanie praw autorskich, choćby do części utworu powstałego podczas realizacji niniejszej umowy, w szczególności za niewypełnienie obowiązku przekazania praw autorskich podwykonawców (autorów projektu).</w:t>
      </w:r>
    </w:p>
    <w:p w14:paraId="4745ABA7"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Zamawiający będzie uprawniony do sumowania naliczonych Wykonawcy kar umownych za opóźnienie i kar umownych za odstąpienie od umowy.</w:t>
      </w:r>
    </w:p>
    <w:p w14:paraId="56D70DBE" w14:textId="77777777" w:rsidR="004A27CD" w:rsidRPr="00257335" w:rsidRDefault="004A27CD" w:rsidP="004A27CD">
      <w:pPr>
        <w:numPr>
          <w:ilvl w:val="0"/>
          <w:numId w:val="49"/>
        </w:numPr>
        <w:shd w:val="clear" w:color="auto" w:fill="FFFFFF"/>
        <w:ind w:right="77"/>
        <w:jc w:val="both"/>
        <w:rPr>
          <w:rFonts w:ascii="Aptos Display" w:hAnsi="Aptos Display" w:cs="Arial"/>
        </w:rPr>
      </w:pPr>
      <w:r w:rsidRPr="00257335">
        <w:rPr>
          <w:rFonts w:ascii="Aptos Display" w:hAnsi="Aptos Display" w:cs="Arial"/>
        </w:rPr>
        <w:t xml:space="preserve">Wysokość kar umownych nie może przekroczyć 40 % wartości wynagrodzenia, o którym mowa w § 3 ust. 1 umowy. </w:t>
      </w:r>
    </w:p>
    <w:p w14:paraId="1E81D06A" w14:textId="77777777" w:rsidR="00110D17" w:rsidRPr="00257335" w:rsidRDefault="00110D17" w:rsidP="006B015F">
      <w:pPr>
        <w:ind w:left="360" w:hanging="360"/>
        <w:jc w:val="both"/>
        <w:rPr>
          <w:rFonts w:ascii="Aptos Display" w:hAnsi="Aptos Display" w:cs="Arial"/>
        </w:rPr>
      </w:pPr>
    </w:p>
    <w:p w14:paraId="240E3FF1" w14:textId="202BC990"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5F384A" w:rsidRPr="00257335">
        <w:rPr>
          <w:rFonts w:ascii="Aptos Display" w:hAnsi="Aptos Display" w:cs="Arial"/>
          <w:sz w:val="24"/>
          <w:szCs w:val="24"/>
        </w:rPr>
        <w:t>9</w:t>
      </w:r>
      <w:r w:rsidRPr="00257335">
        <w:rPr>
          <w:rFonts w:ascii="Aptos Display" w:hAnsi="Aptos Display" w:cs="Arial"/>
          <w:sz w:val="24"/>
          <w:szCs w:val="24"/>
        </w:rPr>
        <w:t xml:space="preserve"> Odstąpienie od umowy</w:t>
      </w:r>
    </w:p>
    <w:p w14:paraId="7A9D657B" w14:textId="77777777" w:rsidR="003A6C0F" w:rsidRPr="00257335" w:rsidRDefault="003A6C0F" w:rsidP="003A6C0F">
      <w:pPr>
        <w:rPr>
          <w:rFonts w:ascii="Aptos Display" w:hAnsi="Aptos Display"/>
          <w:lang w:eastAsia="en-US"/>
        </w:rPr>
      </w:pPr>
    </w:p>
    <w:p w14:paraId="51B7CF00" w14:textId="6F03F275" w:rsidR="005B383D"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może odstąpić w całości lub części od umowy w przypadkach przewidzianych przepisami K</w:t>
      </w:r>
      <w:r w:rsidR="005A2A27" w:rsidRPr="00257335">
        <w:rPr>
          <w:rFonts w:ascii="Aptos Display" w:hAnsi="Aptos Display" w:cs="Arial"/>
          <w:sz w:val="24"/>
          <w:szCs w:val="24"/>
        </w:rPr>
        <w:t>.c.</w:t>
      </w:r>
      <w:r w:rsidRPr="00257335">
        <w:rPr>
          <w:rFonts w:ascii="Aptos Display" w:hAnsi="Aptos Display" w:cs="Arial"/>
          <w:sz w:val="24"/>
          <w:szCs w:val="24"/>
        </w:rPr>
        <w:t xml:space="preserve">, w tym art. 635 </w:t>
      </w:r>
      <w:r w:rsidR="00F35654" w:rsidRPr="00257335">
        <w:rPr>
          <w:rFonts w:ascii="Aptos Display" w:hAnsi="Aptos Display" w:cs="Arial"/>
          <w:sz w:val="24"/>
          <w:szCs w:val="24"/>
        </w:rPr>
        <w:t>K</w:t>
      </w:r>
      <w:r w:rsidRPr="00257335">
        <w:rPr>
          <w:rFonts w:ascii="Aptos Display" w:hAnsi="Aptos Display" w:cs="Arial"/>
          <w:sz w:val="24"/>
          <w:szCs w:val="24"/>
        </w:rPr>
        <w:t xml:space="preserve">.c. oraz postanowieniami niniejszej umowy, Zamawiający może ponadto odstąpić w całości lub części od umowy, jeżeli Wykonawca narusza </w:t>
      </w:r>
      <w:r w:rsidR="00C321FE" w:rsidRPr="00257335">
        <w:rPr>
          <w:rFonts w:ascii="Aptos Display" w:hAnsi="Aptos Display" w:cs="Arial"/>
          <w:sz w:val="24"/>
          <w:szCs w:val="24"/>
        </w:rPr>
        <w:br/>
      </w:r>
      <w:r w:rsidRPr="00257335">
        <w:rPr>
          <w:rFonts w:ascii="Aptos Display" w:hAnsi="Aptos Display" w:cs="Arial"/>
          <w:sz w:val="24"/>
          <w:szCs w:val="24"/>
        </w:rPr>
        <w:t>w sposób istotny postanowienia umowy.</w:t>
      </w:r>
    </w:p>
    <w:p w14:paraId="138D13A9" w14:textId="77777777" w:rsidR="005B383D"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Istotne naruszenia postanowień umowy mają miejsce, w szczególności, gdy:</w:t>
      </w:r>
    </w:p>
    <w:p w14:paraId="2637FA03" w14:textId="77777777" w:rsidR="005B383D" w:rsidRPr="00257335" w:rsidRDefault="005B383D"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 xml:space="preserve">wszczęte zostanie postępowanie zmierzające do likwidacji Wykonawcy, </w:t>
      </w:r>
    </w:p>
    <w:p w14:paraId="4C7F00BB" w14:textId="77777777" w:rsidR="005B383D" w:rsidRPr="00257335" w:rsidRDefault="005B383D"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 xml:space="preserve">zostanie dokonane, w wyniku postępowania egzekucyjnego, zajęcie całości lub części majątku Wykonawcy uniemożliwiające wykonanie </w:t>
      </w:r>
      <w:r w:rsidR="00A66B79" w:rsidRPr="00257335">
        <w:rPr>
          <w:rFonts w:ascii="Aptos Display" w:hAnsi="Aptos Display" w:cs="Arial"/>
        </w:rPr>
        <w:t>P</w:t>
      </w:r>
      <w:r w:rsidRPr="00257335">
        <w:rPr>
          <w:rFonts w:ascii="Aptos Display" w:hAnsi="Aptos Display" w:cs="Arial"/>
        </w:rPr>
        <w:t>rzedmiotu umowy,</w:t>
      </w:r>
    </w:p>
    <w:p w14:paraId="3F4BF640" w14:textId="33B9B402" w:rsidR="005B383D" w:rsidRPr="00257335" w:rsidRDefault="00110D17"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Wykonawca nie zapewnia przez okres przynajmniej jednego tygodnia udziału w realizacji umowy osób posiadających wymagane przepisami prawa kwalifikacje lub uprawnienia i stan ten utrzymuje się mimo wezwania do niezwłocznego zapewnienia udziału takich osób</w:t>
      </w:r>
      <w:r w:rsidR="005B383D" w:rsidRPr="00257335">
        <w:rPr>
          <w:rFonts w:ascii="Aptos Display" w:hAnsi="Aptos Display" w:cs="Arial"/>
        </w:rPr>
        <w:t>,</w:t>
      </w:r>
    </w:p>
    <w:p w14:paraId="256F0FF5" w14:textId="352BF52D" w:rsidR="00110D17" w:rsidRPr="00257335" w:rsidRDefault="00110D17" w:rsidP="009E02EB">
      <w:pPr>
        <w:numPr>
          <w:ilvl w:val="0"/>
          <w:numId w:val="3"/>
        </w:numPr>
        <w:tabs>
          <w:tab w:val="num" w:pos="709"/>
        </w:tabs>
        <w:overflowPunct w:val="0"/>
        <w:autoSpaceDE w:val="0"/>
        <w:autoSpaceDN w:val="0"/>
        <w:adjustRightInd w:val="0"/>
        <w:ind w:left="709" w:hanging="283"/>
        <w:jc w:val="both"/>
        <w:rPr>
          <w:rFonts w:ascii="Aptos Display" w:hAnsi="Aptos Display" w:cs="Arial"/>
        </w:rPr>
      </w:pPr>
      <w:r w:rsidRPr="00257335">
        <w:rPr>
          <w:rFonts w:ascii="Aptos Display" w:hAnsi="Aptos Display" w:cs="Arial"/>
        </w:rPr>
        <w:t>Wykonawca nie rozpoczął realizowania usług lub sprawowania nadzoru w umówionym terminie lub przerwał bez uzasadnionych przyczyn realizowanie usług lub nadzór przez okres przynajmniej jednego tygodnia i okoliczności wskazane powyżej nie ustąpiły pomimo wezwania do niezwłocznego sprawowania nadzoru</w:t>
      </w:r>
      <w:r w:rsidR="00C84460" w:rsidRPr="00257335">
        <w:rPr>
          <w:rFonts w:ascii="Aptos Display" w:hAnsi="Aptos Display" w:cs="Arial"/>
        </w:rPr>
        <w:t>,</w:t>
      </w:r>
    </w:p>
    <w:p w14:paraId="35F603AD" w14:textId="6B45E85A" w:rsidR="005F384A" w:rsidRPr="00257335" w:rsidRDefault="005F384A"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lang w:eastAsia="pl-PL"/>
        </w:rPr>
        <w:t xml:space="preserve">Wykonawca nie sprawuje nadzoru zgodnie z postanowieniami umowy oraz na warunkach i w zakresie określonym w umowie z Wykonawcą robót budowlanych dla </w:t>
      </w:r>
      <w:r w:rsidRPr="00257335">
        <w:rPr>
          <w:rFonts w:ascii="Aptos Display" w:hAnsi="Aptos Display" w:cs="Arial"/>
          <w:sz w:val="24"/>
          <w:szCs w:val="24"/>
          <w:lang w:eastAsia="pl-PL"/>
        </w:rPr>
        <w:lastRenderedPageBreak/>
        <w:t>przedmiotowego zadania, dokumentacją projektową, harmonogramem rzeczowo – finansowym</w:t>
      </w:r>
      <w:r w:rsidR="00C84460" w:rsidRPr="00257335">
        <w:rPr>
          <w:rFonts w:ascii="Aptos Display" w:hAnsi="Aptos Display" w:cs="Arial"/>
          <w:sz w:val="24"/>
          <w:szCs w:val="24"/>
          <w:lang w:eastAsia="pl-PL"/>
        </w:rPr>
        <w:t>,</w:t>
      </w:r>
    </w:p>
    <w:p w14:paraId="6F1B474B" w14:textId="736CF4BE" w:rsidR="005B383D" w:rsidRPr="00257335" w:rsidRDefault="00DA6B72"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n</w:t>
      </w:r>
      <w:r w:rsidR="005B383D" w:rsidRPr="00257335">
        <w:rPr>
          <w:rFonts w:ascii="Aptos Display" w:hAnsi="Aptos Display" w:cs="Arial"/>
          <w:sz w:val="24"/>
          <w:szCs w:val="24"/>
        </w:rPr>
        <w:t>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 przypadku, gdy dokonał bezpośredn</w:t>
      </w:r>
      <w:r w:rsidR="00B049F5" w:rsidRPr="00257335">
        <w:rPr>
          <w:rFonts w:ascii="Aptos Display" w:hAnsi="Aptos Display" w:cs="Arial"/>
          <w:sz w:val="24"/>
          <w:szCs w:val="24"/>
        </w:rPr>
        <w:t xml:space="preserve">ich zapłat na sumę większą niż </w:t>
      </w:r>
      <w:r w:rsidR="00F01422" w:rsidRPr="00257335">
        <w:rPr>
          <w:rFonts w:ascii="Aptos Display" w:hAnsi="Aptos Display" w:cs="Arial"/>
          <w:sz w:val="24"/>
          <w:szCs w:val="24"/>
        </w:rPr>
        <w:t xml:space="preserve">40 </w:t>
      </w:r>
      <w:r w:rsidR="005B383D" w:rsidRPr="00257335">
        <w:rPr>
          <w:rFonts w:ascii="Aptos Display" w:hAnsi="Aptos Display" w:cs="Arial"/>
          <w:sz w:val="24"/>
          <w:szCs w:val="24"/>
        </w:rPr>
        <w:t>% niniejszej umowy,</w:t>
      </w:r>
    </w:p>
    <w:p w14:paraId="048B0C0D" w14:textId="24557596" w:rsidR="005B383D" w:rsidRPr="00257335" w:rsidRDefault="005B383D" w:rsidP="009E02EB">
      <w:pPr>
        <w:pStyle w:val="Akapitzlist3"/>
        <w:numPr>
          <w:ilvl w:val="0"/>
          <w:numId w:val="3"/>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łączna wys</w:t>
      </w:r>
      <w:r w:rsidR="00B049F5" w:rsidRPr="00257335">
        <w:rPr>
          <w:rFonts w:ascii="Aptos Display" w:hAnsi="Aptos Display" w:cs="Arial"/>
          <w:sz w:val="24"/>
          <w:szCs w:val="24"/>
        </w:rPr>
        <w:t xml:space="preserve">okość kar umownych przekroczy </w:t>
      </w:r>
      <w:r w:rsidR="006449FA" w:rsidRPr="00257335">
        <w:rPr>
          <w:rFonts w:ascii="Aptos Display" w:hAnsi="Aptos Display" w:cs="Arial"/>
          <w:sz w:val="24"/>
          <w:szCs w:val="24"/>
        </w:rPr>
        <w:t>4</w:t>
      </w:r>
      <w:r w:rsidR="00F01422" w:rsidRPr="00257335">
        <w:rPr>
          <w:rFonts w:ascii="Aptos Display" w:hAnsi="Aptos Display" w:cs="Arial"/>
          <w:sz w:val="24"/>
          <w:szCs w:val="24"/>
        </w:rPr>
        <w:t xml:space="preserve">0 </w:t>
      </w:r>
      <w:r w:rsidRPr="00257335">
        <w:rPr>
          <w:rFonts w:ascii="Aptos Display" w:hAnsi="Aptos Display" w:cs="Arial"/>
          <w:sz w:val="24"/>
          <w:szCs w:val="24"/>
        </w:rPr>
        <w:t>% wynagrodzenia umownego brutto wskazanego w § 3 ust. 1 umowy.</w:t>
      </w:r>
    </w:p>
    <w:p w14:paraId="5378884D" w14:textId="77777777" w:rsidR="005B383D" w:rsidRPr="00257335" w:rsidRDefault="00F35654"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 xml:space="preserve">Zamawiający może odstąpić od umowy z powodu zajścia okoliczności, o których mowa w art. 456 ust. 1 ustawy Pzp. </w:t>
      </w:r>
      <w:r w:rsidR="00554927" w:rsidRPr="00257335">
        <w:rPr>
          <w:rFonts w:ascii="Aptos Display" w:hAnsi="Aptos Display" w:cs="Arial"/>
          <w:sz w:val="24"/>
          <w:szCs w:val="24"/>
        </w:rPr>
        <w:t>Wówczas Wykonawca</w:t>
      </w:r>
      <w:r w:rsidR="005B383D" w:rsidRPr="00257335">
        <w:rPr>
          <w:rFonts w:ascii="Aptos Display" w:hAnsi="Aptos Display" w:cs="Arial"/>
          <w:sz w:val="24"/>
          <w:szCs w:val="24"/>
        </w:rPr>
        <w:t xml:space="preserve"> może żądać jedynie wynagrodzenia należnego mu z tytułu wykonania części </w:t>
      </w:r>
      <w:r w:rsidR="00DA6B72" w:rsidRPr="00257335">
        <w:rPr>
          <w:rFonts w:ascii="Aptos Display" w:hAnsi="Aptos Display" w:cs="Arial"/>
          <w:sz w:val="24"/>
          <w:szCs w:val="24"/>
        </w:rPr>
        <w:t>u</w:t>
      </w:r>
      <w:r w:rsidR="005B383D" w:rsidRPr="00257335">
        <w:rPr>
          <w:rFonts w:ascii="Aptos Display" w:hAnsi="Aptos Display" w:cs="Arial"/>
          <w:sz w:val="24"/>
          <w:szCs w:val="24"/>
        </w:rPr>
        <w:t>mowy.</w:t>
      </w:r>
    </w:p>
    <w:p w14:paraId="12CCD952" w14:textId="4CD81614" w:rsidR="00073DA6" w:rsidRPr="00257335" w:rsidRDefault="005B383D" w:rsidP="009E02EB">
      <w:pPr>
        <w:pStyle w:val="Akapitzlist1"/>
        <w:numPr>
          <w:ilvl w:val="0"/>
          <w:numId w:val="2"/>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może odstąpić od umowy w całości lub w części w terminie 30 dni od powzięcia wiadomości o okolicznościach wska</w:t>
      </w:r>
      <w:r w:rsidR="00D27F2D" w:rsidRPr="00257335">
        <w:rPr>
          <w:rFonts w:ascii="Aptos Display" w:hAnsi="Aptos Display" w:cs="Arial"/>
          <w:sz w:val="24"/>
          <w:szCs w:val="24"/>
        </w:rPr>
        <w:t>zanych w niniejszym paragrafie.</w:t>
      </w:r>
    </w:p>
    <w:p w14:paraId="7865C7DC" w14:textId="77777777" w:rsidR="005F384A" w:rsidRPr="00257335" w:rsidRDefault="005F384A" w:rsidP="006B015F">
      <w:pPr>
        <w:pStyle w:val="Akapitzlist1"/>
        <w:spacing w:after="0" w:line="240" w:lineRule="auto"/>
        <w:ind w:left="284"/>
        <w:jc w:val="both"/>
        <w:rPr>
          <w:rFonts w:ascii="Aptos Display" w:hAnsi="Aptos Display" w:cs="Arial"/>
          <w:sz w:val="24"/>
          <w:szCs w:val="24"/>
        </w:rPr>
      </w:pPr>
    </w:p>
    <w:p w14:paraId="57B9D1AA" w14:textId="1BF13BE8"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1</w:t>
      </w:r>
      <w:r w:rsidR="005F384A" w:rsidRPr="00257335">
        <w:rPr>
          <w:rFonts w:ascii="Aptos Display" w:hAnsi="Aptos Display" w:cs="Arial"/>
          <w:sz w:val="24"/>
          <w:szCs w:val="24"/>
        </w:rPr>
        <w:t>0</w:t>
      </w:r>
      <w:r w:rsidRPr="00257335">
        <w:rPr>
          <w:rFonts w:ascii="Aptos Display" w:hAnsi="Aptos Display" w:cs="Arial"/>
          <w:sz w:val="24"/>
          <w:szCs w:val="24"/>
        </w:rPr>
        <w:t xml:space="preserve"> Zmiany umowy</w:t>
      </w:r>
    </w:p>
    <w:p w14:paraId="7686B78D" w14:textId="77777777" w:rsidR="00C84460" w:rsidRPr="00257335" w:rsidRDefault="00C84460" w:rsidP="00C84460">
      <w:pPr>
        <w:rPr>
          <w:rFonts w:ascii="Aptos Display" w:hAnsi="Aptos Display"/>
          <w:lang w:eastAsia="en-US"/>
        </w:rPr>
      </w:pPr>
    </w:p>
    <w:p w14:paraId="58148582" w14:textId="77777777"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Zamawiający przewiduje możliwość zmiany postanowień Umowy w stosunku do treści oferty, na podstawie której dokonano wyboru Wykonawcy, w przypadku wystąpienia, co najmniej jednej z okoliczności wymienionych poniżej w uwzględnieniem podawanych warunków ich wprowadzenia:</w:t>
      </w:r>
    </w:p>
    <w:p w14:paraId="4ACDF674" w14:textId="1A214569" w:rsidR="005F384A" w:rsidRPr="00257335" w:rsidRDefault="005F384A" w:rsidP="00745C77">
      <w:pPr>
        <w:pStyle w:val="Akapitzlist1"/>
        <w:numPr>
          <w:ilvl w:val="0"/>
          <w:numId w:val="24"/>
        </w:numPr>
        <w:spacing w:after="0" w:line="240" w:lineRule="auto"/>
        <w:ind w:left="284"/>
        <w:jc w:val="both"/>
        <w:rPr>
          <w:rFonts w:ascii="Aptos Display" w:hAnsi="Aptos Display" w:cs="Arial"/>
          <w:sz w:val="24"/>
          <w:szCs w:val="24"/>
        </w:rPr>
      </w:pPr>
      <w:r w:rsidRPr="00257335">
        <w:rPr>
          <w:rFonts w:ascii="Aptos Display" w:hAnsi="Aptos Display" w:cs="Arial"/>
          <w:sz w:val="24"/>
          <w:szCs w:val="24"/>
        </w:rPr>
        <w:t>Zmiana umownego terminu zakończenia realizacji przedmiotu umowy, możliwa jest w następujących przypadkach:</w:t>
      </w:r>
    </w:p>
    <w:p w14:paraId="5A749230" w14:textId="77777777" w:rsidR="005F384A" w:rsidRPr="00257335" w:rsidRDefault="005F384A" w:rsidP="009E02EB">
      <w:pPr>
        <w:pStyle w:val="Akapitzlist3"/>
        <w:numPr>
          <w:ilvl w:val="0"/>
          <w:numId w:val="25"/>
        </w:numPr>
        <w:spacing w:after="0" w:line="240" w:lineRule="auto"/>
        <w:jc w:val="both"/>
        <w:rPr>
          <w:rFonts w:ascii="Aptos Display" w:hAnsi="Aptos Display" w:cs="Arial"/>
          <w:sz w:val="24"/>
          <w:szCs w:val="24"/>
        </w:rPr>
      </w:pPr>
      <w:r w:rsidRPr="00257335">
        <w:rPr>
          <w:rFonts w:ascii="Aptos Display" w:hAnsi="Aptos Display" w:cs="Arial"/>
          <w:sz w:val="24"/>
          <w:szCs w:val="24"/>
        </w:rPr>
        <w:t>Trwających lub przedłużających się procedur zamówień publicznych oraz procedur związanych z prowadzeniem w związku z wykonaniem niniejszej Umowy postępowań administracyjnych i innymi postępowaniami przed organami administracji publicznej o czas niezbędny dla zrealizowania procedury lub postępowania;</w:t>
      </w:r>
    </w:p>
    <w:p w14:paraId="4519114E" w14:textId="06DB15FB"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Skrócenia lub wydłużenia terminów realizacji robót budowlanych w zadaniach wchodzących w zakres Inwestycji w sytuacji</w:t>
      </w:r>
      <w:r w:rsidR="001A245A" w:rsidRPr="00257335">
        <w:rPr>
          <w:rFonts w:ascii="Aptos Display" w:hAnsi="Aptos Display" w:cs="Arial"/>
          <w:sz w:val="24"/>
          <w:szCs w:val="24"/>
        </w:rPr>
        <w:t>,</w:t>
      </w:r>
      <w:r w:rsidRPr="00257335">
        <w:rPr>
          <w:rFonts w:ascii="Aptos Display" w:hAnsi="Aptos Display" w:cs="Arial"/>
          <w:sz w:val="24"/>
          <w:szCs w:val="24"/>
        </w:rPr>
        <w:t xml:space="preserve"> kiedy wynikając one z okoliczności</w:t>
      </w:r>
      <w:r w:rsidR="001A245A" w:rsidRPr="00257335">
        <w:rPr>
          <w:rFonts w:ascii="Aptos Display" w:hAnsi="Aptos Display" w:cs="Arial"/>
          <w:sz w:val="24"/>
          <w:szCs w:val="24"/>
        </w:rPr>
        <w:t>,</w:t>
      </w:r>
      <w:r w:rsidRPr="00257335">
        <w:rPr>
          <w:rFonts w:ascii="Aptos Display" w:hAnsi="Aptos Display" w:cs="Arial"/>
          <w:sz w:val="24"/>
          <w:szCs w:val="24"/>
        </w:rPr>
        <w:t xml:space="preserve"> za które Wykonawca nie ponosi odpowiedzialności;</w:t>
      </w:r>
    </w:p>
    <w:p w14:paraId="6DB9BD51" w14:textId="61B40D60"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Zmian</w:t>
      </w:r>
      <w:r w:rsidR="001A245A" w:rsidRPr="00257335">
        <w:rPr>
          <w:rFonts w:ascii="Aptos Display" w:hAnsi="Aptos Display" w:cs="Arial"/>
          <w:sz w:val="24"/>
          <w:szCs w:val="24"/>
        </w:rPr>
        <w:t>,</w:t>
      </w:r>
      <w:r w:rsidRPr="00257335">
        <w:rPr>
          <w:rFonts w:ascii="Aptos Display" w:hAnsi="Aptos Display" w:cs="Arial"/>
          <w:sz w:val="24"/>
          <w:szCs w:val="24"/>
        </w:rPr>
        <w:t xml:space="preserve"> wynikających z konieczności zmiany Umowy z Wykonawcą Robót</w:t>
      </w:r>
    </w:p>
    <w:p w14:paraId="09A0C06B" w14:textId="77777777" w:rsidR="005F384A" w:rsidRPr="00257335" w:rsidRDefault="005F384A" w:rsidP="006B015F">
      <w:pPr>
        <w:pStyle w:val="Akapitzlist3"/>
        <w:spacing w:after="0" w:line="240" w:lineRule="auto"/>
        <w:ind w:left="782"/>
        <w:jc w:val="both"/>
        <w:rPr>
          <w:rFonts w:ascii="Aptos Display" w:hAnsi="Aptos Display" w:cs="Arial"/>
          <w:sz w:val="24"/>
          <w:szCs w:val="24"/>
        </w:rPr>
      </w:pPr>
      <w:r w:rsidRPr="00257335">
        <w:rPr>
          <w:rFonts w:ascii="Aptos Display" w:hAnsi="Aptos Display" w:cs="Arial"/>
          <w:sz w:val="24"/>
          <w:szCs w:val="24"/>
        </w:rPr>
        <w:t>Budowlanych, w tym m.in. zmian harmonogram realizacji, zmian zakresu podstawowego, robót dodatkowych, robót koniecznych;</w:t>
      </w:r>
    </w:p>
    <w:p w14:paraId="7702833D" w14:textId="698C4832" w:rsidR="005F384A" w:rsidRPr="00257335" w:rsidRDefault="005F384A" w:rsidP="009E02EB">
      <w:pPr>
        <w:pStyle w:val="Akapitzlist3"/>
        <w:numPr>
          <w:ilvl w:val="0"/>
          <w:numId w:val="25"/>
        </w:numPr>
        <w:spacing w:after="0" w:line="240" w:lineRule="auto"/>
        <w:ind w:left="782" w:hanging="357"/>
        <w:jc w:val="both"/>
        <w:rPr>
          <w:rFonts w:ascii="Aptos Display" w:hAnsi="Aptos Display" w:cs="Arial"/>
          <w:sz w:val="24"/>
          <w:szCs w:val="24"/>
        </w:rPr>
      </w:pPr>
      <w:r w:rsidRPr="00257335">
        <w:rPr>
          <w:rFonts w:ascii="Aptos Display" w:hAnsi="Aptos Display" w:cs="Arial"/>
          <w:sz w:val="24"/>
          <w:szCs w:val="24"/>
        </w:rPr>
        <w:t>wystąpienia siły wyższej</w:t>
      </w:r>
      <w:r w:rsidR="001649A5" w:rsidRPr="00257335">
        <w:rPr>
          <w:rFonts w:ascii="Aptos Display" w:hAnsi="Aptos Display" w:cs="Arial"/>
          <w:sz w:val="24"/>
          <w:szCs w:val="24"/>
        </w:rPr>
        <w:t>,</w:t>
      </w:r>
      <w:r w:rsidRPr="00257335">
        <w:rPr>
          <w:rFonts w:ascii="Aptos Display" w:hAnsi="Aptos Display" w:cs="Arial"/>
          <w:sz w:val="24"/>
          <w:szCs w:val="24"/>
        </w:rPr>
        <w:t xml:space="preserve"> czyli zdarzenia, którego Strony nie mogły przewidzieć, któremu nie mogły zapobiec ani któremu nie mogą przeciwdziałać, a które uniemożliwia Wykonawcy wykonanie w części lub w całości jego zobowiązań umownych,</w:t>
      </w:r>
    </w:p>
    <w:p w14:paraId="414AF1D8" w14:textId="0579569D"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Przewiduje się możliwość zmiany postanowień umowy w stosunku do treści oferty, </w:t>
      </w:r>
      <w:r w:rsidR="00C321FE" w:rsidRPr="00257335">
        <w:rPr>
          <w:rFonts w:ascii="Aptos Display" w:hAnsi="Aptos Display" w:cs="Arial"/>
          <w:sz w:val="24"/>
          <w:szCs w:val="24"/>
          <w:lang w:eastAsia="en-US"/>
        </w:rPr>
        <w:br/>
      </w:r>
      <w:r w:rsidRPr="00257335">
        <w:rPr>
          <w:rFonts w:ascii="Aptos Display" w:hAnsi="Aptos Display" w:cs="Arial"/>
          <w:sz w:val="24"/>
          <w:szCs w:val="24"/>
          <w:lang w:eastAsia="en-US"/>
        </w:rPr>
        <w:t>w zakresie wynagrodzenia w przypadku zmiany:</w:t>
      </w:r>
    </w:p>
    <w:p w14:paraId="175DDC17"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stawki podatku od towarów i usług,</w:t>
      </w:r>
    </w:p>
    <w:p w14:paraId="06D11B47"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wysokości minimalnego wynagrodzenia albo wysokości minimalnej stawki godzinowej, ustalonych na podstawie przepisów ustawy z dnia 10 października 2002 r. o minimalnym wynagrodzeniu za pracę,</w:t>
      </w:r>
    </w:p>
    <w:p w14:paraId="1F1019C2" w14:textId="77777777"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t>zmiany zasad podlegania ubezpieczeniom społecznym lub ubezpieczeniu zdrowotnemu lub wysokości stawki składki na ubezpieczenia społeczne lub zdrowotne,</w:t>
      </w:r>
    </w:p>
    <w:p w14:paraId="47B8EC56" w14:textId="265D58F8" w:rsidR="005F384A" w:rsidRPr="00257335" w:rsidRDefault="005F384A" w:rsidP="009E02EB">
      <w:pPr>
        <w:pStyle w:val="Akapitzlist3"/>
        <w:numPr>
          <w:ilvl w:val="0"/>
          <w:numId w:val="26"/>
        </w:numPr>
        <w:spacing w:after="0" w:line="240" w:lineRule="auto"/>
        <w:jc w:val="both"/>
        <w:rPr>
          <w:rFonts w:ascii="Aptos Display" w:hAnsi="Aptos Display" w:cs="Arial"/>
          <w:sz w:val="24"/>
          <w:szCs w:val="24"/>
        </w:rPr>
      </w:pPr>
      <w:r w:rsidRPr="00257335">
        <w:rPr>
          <w:rFonts w:ascii="Aptos Display" w:hAnsi="Aptos Display" w:cs="Arial"/>
          <w:sz w:val="24"/>
          <w:szCs w:val="24"/>
        </w:rPr>
        <w:lastRenderedPageBreak/>
        <w:t xml:space="preserve">zasad gromadzenia i wysokości wpłat do pracowniczych planów kapitałowych, </w:t>
      </w:r>
      <w:r w:rsidR="00F708A7" w:rsidRPr="00257335">
        <w:rPr>
          <w:rFonts w:ascii="Aptos Display" w:hAnsi="Aptos Display" w:cs="Arial"/>
          <w:sz w:val="24"/>
          <w:szCs w:val="24"/>
        </w:rPr>
        <w:br/>
      </w:r>
      <w:r w:rsidRPr="00257335">
        <w:rPr>
          <w:rFonts w:ascii="Aptos Display" w:hAnsi="Aptos Display" w:cs="Arial"/>
          <w:sz w:val="24"/>
          <w:szCs w:val="24"/>
        </w:rPr>
        <w:t>o</w:t>
      </w:r>
      <w:bookmarkStart w:id="5" w:name="page11"/>
      <w:bookmarkEnd w:id="5"/>
      <w:r w:rsidRPr="00257335">
        <w:rPr>
          <w:rFonts w:ascii="Aptos Display" w:hAnsi="Aptos Display" w:cs="Arial"/>
          <w:sz w:val="24"/>
          <w:szCs w:val="24"/>
        </w:rPr>
        <w:t xml:space="preserve"> których mowa w ustawie z dnia 4 października 2018 r. o pracowniczych planach kapitałowych, jeżeli zmiany te będą miały wpływ na koszty wykonania zamówienia przez Wykonawcę.</w:t>
      </w:r>
    </w:p>
    <w:p w14:paraId="0C1CD169" w14:textId="662AEA19"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1)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z faktur wystawionych 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w drodze aneksu podlegać będzie wysokość wynagrodzenia brutto w ten sposób, że zostanie ona odpowiednio dostosowana do zmienionej stawki VAT.</w:t>
      </w:r>
    </w:p>
    <w:p w14:paraId="66CE7B30" w14:textId="666E5C8C"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2)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z faktur wystawionych po wejściu w życie przepisów zmieniających wysokość minimalnego wynagrodzenia za pracę. Wniosek powinien zawierać wyczerpujące uzasadnienie faktyczne i prawne oraz dokładne wyliczenie kwoty, o którą wzrosły koszty wykonania zamówienia,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w szczególności Wykonawca będzie zobowiązany wykazać za pomocą dowolnych środków dowodowych wpływ zmiany minimalnego wynagrodzenia za prace na podwyższenie kosztów wykonania zamówienia w stosunku do kalkulacji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 Wynagrodzenie zostanie podwyższone w drodze aneksu do umowy jednak o kwotę nie większą niż 50% wzrostu kosztów wykonania zamówienia przez wykonawcę, wynikających ze zmiany wysokości minimalnego wynagrodzenia za pracę.</w:t>
      </w:r>
    </w:p>
    <w:p w14:paraId="5BE02594" w14:textId="32E14F03"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sytuacji wystąpienia okoliczności wskazanych w ust. 3 pkt 3)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w:t>
      </w:r>
      <w:r w:rsidR="007100A6" w:rsidRPr="00257335">
        <w:rPr>
          <w:rFonts w:ascii="Aptos Display" w:hAnsi="Aptos Display" w:cs="Arial"/>
          <w:sz w:val="24"/>
          <w:szCs w:val="24"/>
          <w:lang w:eastAsia="en-US"/>
        </w:rPr>
        <w:t>,</w:t>
      </w:r>
      <w:r w:rsidRPr="00257335">
        <w:rPr>
          <w:rFonts w:ascii="Aptos Display" w:hAnsi="Aptos Display" w:cs="Arial"/>
          <w:sz w:val="24"/>
          <w:szCs w:val="24"/>
          <w:lang w:eastAsia="en-US"/>
        </w:rPr>
        <w:t xml:space="preserve"> 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Wynagrodzenie zostanie podwyższone w drodze aneksu do umowy jednak o kwotę nie większą niż 50% wzrostu kosztów wykonania zamówienia przez Wykonawcę, wynikających ze zmiany zasad podlegania ubezpieczeniom społecznym lub ubezpieczeniu zdrowotnemu lub wysokości stawki składki na ubezpieczenia społeczne lub zdrowotne.</w:t>
      </w:r>
    </w:p>
    <w:p w14:paraId="680F6C1C" w14:textId="7522D54F"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lastRenderedPageBreak/>
        <w:t xml:space="preserve">W sytuacji wystąpienia okoliczności wskazanych w ust. 3 pkt 4) Wykonawca składa pisemny wniosek o zmianę umowy o zamówienie publiczne w zakresie płatności wynikających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z faktur wystawionych po zmianie zasad gromadzenia i wysokości wpłat do pracowniczych planów kapitałowych. Wniosek powinien zawierać wyczerpujące uzasadnienie faktyczne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i</w:t>
      </w:r>
      <w:bookmarkStart w:id="6" w:name="page12"/>
      <w:bookmarkEnd w:id="6"/>
      <w:r w:rsidRPr="00257335">
        <w:rPr>
          <w:rFonts w:ascii="Aptos Display" w:hAnsi="Aptos Display" w:cs="Arial"/>
          <w:sz w:val="24"/>
          <w:szCs w:val="24"/>
          <w:lang w:eastAsia="en-US"/>
        </w:rPr>
        <w:t xml:space="preserve"> prawne oraz dokładne wyliczenie kwoty, o którą wzrosły koszty wykonania zamówienia,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 xml:space="preserve">w szczególności Wykonawca będzie zobowiązany wykazać za pomocą dowolnych środków dowodowych sposób i podstawę wyliczenia odpowiedniej zmiany wysokości wynagrodzenia, w tym wpływ zmiany zasad gromadzenia i wysokości wpłat do pracowniczych planów kapitałowych na podwyższenie kosztów wykonania zamówienia w stosunku do kalkulacji ceny ofertowej. Zmiana wysokości wynagrodzenia w przypadku zaistnienia przesłanki, o której mowa w ust. 3 pkt 4), będzie obejmować wyłącznie część wynagrodzenia należnego Wykonawcy, w odniesieniu do której nastąpiła zmiana wysokości kosztów wykonania umowy przez Wykonawcę w związku z zawarciem umowy </w:t>
      </w:r>
      <w:r w:rsidR="00F708A7" w:rsidRPr="00257335">
        <w:rPr>
          <w:rFonts w:ascii="Aptos Display" w:hAnsi="Aptos Display" w:cs="Arial"/>
          <w:sz w:val="24"/>
          <w:szCs w:val="24"/>
          <w:lang w:eastAsia="en-US"/>
        </w:rPr>
        <w:br/>
      </w:r>
      <w:r w:rsidRPr="00257335">
        <w:rPr>
          <w:rFonts w:ascii="Aptos Display" w:hAnsi="Aptos Display" w:cs="Arial"/>
          <w:sz w:val="24"/>
          <w:szCs w:val="24"/>
          <w:lang w:eastAsia="en-US"/>
        </w:rPr>
        <w:t>o prowadzenie pracowniczych planów kapitałowych, o której mowa w ust. 14 pkt 1 Ustawy z dnia 4 października 2018 r. o pracowniczych planach kapitałowych. W przypadku zmiany, o której mowa w ust. 4 d), wynagrodzenie Wykonawcy ulegnie zmianie o sumę wzrostu kosztów bezpośrednio związanych z realizacją przedmiotu umowy wynikającą z wpłat do pracowniczych planów kapitałowych dokonywanych przez Wykonawcę lub podwykonawcę.</w:t>
      </w:r>
    </w:p>
    <w:p w14:paraId="26370639" w14:textId="20DABBC4"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Zamawiający po dokonaniu analizy wniosków, o których mowa w ust. 5, 6 i 7 wyznacza datę negocjacji w celu ustalenia ostatecznej wysokości zmiany wynagrodzenia.</w:t>
      </w:r>
    </w:p>
    <w:p w14:paraId="393E5815" w14:textId="2EE9938C"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Zmiana umowy skutkuje zmianą wynagrodzenia jedynie w zakresie płatności realizowanych po dacie zawarcia aneksu do umowy.</w:t>
      </w:r>
    </w:p>
    <w:p w14:paraId="724BB5E6" w14:textId="413A52E0"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Obowiązek wykazania wpływu zmian, o których mowa w ust. 3 pkt 2), 3) 4) na koszty wykonania zamówienia należy do Wykonawcy pod rygorem odmowy dokonania zmiany umowy przez Zamawiającego.</w:t>
      </w:r>
    </w:p>
    <w:p w14:paraId="329D4DD0" w14:textId="240CA6D0" w:rsidR="005F384A" w:rsidRPr="0051451F"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 xml:space="preserve">W przypadku zmiany, o której mowa w ust. 3 pkt 1), z wnioskiem o zmianę umowy, na </w:t>
      </w:r>
      <w:r w:rsidRPr="0051451F">
        <w:rPr>
          <w:rFonts w:ascii="Aptos Display" w:hAnsi="Aptos Display" w:cs="Arial"/>
          <w:sz w:val="24"/>
          <w:szCs w:val="24"/>
          <w:lang w:eastAsia="en-US"/>
        </w:rPr>
        <w:t>zasadach określonych w ust. 4, może wystąpić Zamawiający.</w:t>
      </w:r>
    </w:p>
    <w:p w14:paraId="53EDB5B4" w14:textId="255D24C3" w:rsidR="005F384A" w:rsidRPr="0051451F"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51451F">
        <w:rPr>
          <w:rFonts w:ascii="Aptos Display" w:hAnsi="Aptos Display" w:cs="Arial"/>
          <w:sz w:val="24"/>
          <w:szCs w:val="24"/>
          <w:lang w:eastAsia="en-US"/>
        </w:rPr>
        <w:t>Zamawiający przewiduje waloryzację umowy na zasadach określonych w art. 439 ust.2 Pzp w sytuacji</w:t>
      </w:r>
      <w:r w:rsidR="001A245A" w:rsidRPr="0051451F">
        <w:rPr>
          <w:rFonts w:ascii="Aptos Display" w:hAnsi="Aptos Display" w:cs="Arial"/>
          <w:sz w:val="24"/>
          <w:szCs w:val="24"/>
          <w:lang w:eastAsia="en-US"/>
        </w:rPr>
        <w:t>,</w:t>
      </w:r>
      <w:r w:rsidRPr="0051451F">
        <w:rPr>
          <w:rFonts w:ascii="Aptos Display" w:hAnsi="Aptos Display" w:cs="Arial"/>
          <w:sz w:val="24"/>
          <w:szCs w:val="24"/>
          <w:lang w:eastAsia="en-US"/>
        </w:rPr>
        <w:t xml:space="preserve"> gdy:</w:t>
      </w:r>
    </w:p>
    <w:p w14:paraId="51DE44B3" w14:textId="249C886C"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poziom zmiany cen materiałów lub kosztów związanych z realizacją umowy zmieni się o co najmniej 1</w:t>
      </w:r>
      <w:r w:rsidR="00733ACD" w:rsidRPr="0051451F">
        <w:rPr>
          <w:rFonts w:ascii="Aptos Display" w:hAnsi="Aptos Display" w:cs="Arial"/>
          <w:sz w:val="24"/>
          <w:szCs w:val="24"/>
        </w:rPr>
        <w:t>2</w:t>
      </w:r>
      <w:r w:rsidRPr="0051451F">
        <w:rPr>
          <w:rFonts w:ascii="Aptos Display" w:hAnsi="Aptos Display" w:cs="Arial"/>
          <w:sz w:val="24"/>
          <w:szCs w:val="24"/>
        </w:rPr>
        <w:t>% w stosunku do wyceny w ofercie lub w poprzedniej waloryzacji, pod warunkiem wykazania tej zmiany na podstawie dokumentów, lub</w:t>
      </w:r>
    </w:p>
    <w:p w14:paraId="77DF95EE" w14:textId="6DD82E2F"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wskazanie podstawy zmiany ceny materiałów lub kosztów w szczególności w odniesieniu do wskaźnika ogłaszanego w komunikacie Prezesa Głównego Urzędu Statystycznego, odnoszących się do zmiany ceny materiałów lub kosztów związanych z realizacją umowy,</w:t>
      </w:r>
    </w:p>
    <w:p w14:paraId="0DB1808C" w14:textId="486F3A80"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zmiany wynagrodzenia (waloryzacja) w zakresie materiałów lub kosztów związanych z realizacją umowy może zostać dokonana na podstawie wskaźnika zmian cen materiałów lub kosztów ogłoszonego w komunikacie Prezesa Głównego Urzędu Statystycznego, przy czym poziom zmiany będzie stanowił różnicę pomiędzy wskaźnikiem cen materiałów lub kosztów ogłoszonych za okres</w:t>
      </w:r>
      <w:r w:rsidR="006B015F" w:rsidRPr="0051451F">
        <w:rPr>
          <w:rFonts w:ascii="Aptos Display" w:hAnsi="Aptos Display" w:cs="Arial"/>
          <w:sz w:val="24"/>
          <w:szCs w:val="24"/>
        </w:rPr>
        <w:t>,</w:t>
      </w:r>
      <w:r w:rsidRPr="0051451F">
        <w:rPr>
          <w:rFonts w:ascii="Aptos Display" w:hAnsi="Aptos Display" w:cs="Arial"/>
          <w:sz w:val="24"/>
          <w:szCs w:val="24"/>
        </w:rPr>
        <w:t xml:space="preserve"> za który wnioskowana jest zmiana a wskaźnikiem za 2 ostatnie kwartały poprzedzające datę złożenia oferty lub datę poprzedniej waloryzacji.</w:t>
      </w:r>
    </w:p>
    <w:p w14:paraId="4415733F" w14:textId="3F105BA0"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 xml:space="preserve">maksymalną wartość zmiany wynagrodzenia, jaką dopuszcza zamawiający w efekcie zastosowania postanowień o zasadach wprowadzania zmian wysokości </w:t>
      </w:r>
      <w:r w:rsidRPr="0051451F">
        <w:rPr>
          <w:rFonts w:ascii="Aptos Display" w:hAnsi="Aptos Display" w:cs="Arial"/>
          <w:sz w:val="24"/>
          <w:szCs w:val="24"/>
        </w:rPr>
        <w:lastRenderedPageBreak/>
        <w:t>wynagrodzenia nie może być większa niż 5% ceny brutto o której mowa w § 5 ust. 1 umowy w całym okresie trwania umowy.</w:t>
      </w:r>
    </w:p>
    <w:p w14:paraId="5AE48841" w14:textId="0A9C33BE" w:rsidR="005F384A" w:rsidRPr="0051451F" w:rsidRDefault="005F384A" w:rsidP="009E02EB">
      <w:pPr>
        <w:pStyle w:val="Akapitzlist3"/>
        <w:numPr>
          <w:ilvl w:val="0"/>
          <w:numId w:val="27"/>
        </w:numPr>
        <w:spacing w:after="0" w:line="240" w:lineRule="auto"/>
        <w:jc w:val="both"/>
        <w:rPr>
          <w:rFonts w:ascii="Aptos Display" w:hAnsi="Aptos Display" w:cs="Arial"/>
          <w:sz w:val="24"/>
          <w:szCs w:val="24"/>
        </w:rPr>
      </w:pPr>
      <w:r w:rsidRPr="0051451F">
        <w:rPr>
          <w:rFonts w:ascii="Aptos Display" w:hAnsi="Aptos Display" w:cs="Arial"/>
          <w:sz w:val="24"/>
          <w:szCs w:val="24"/>
        </w:rPr>
        <w:t>Ustala się początkowy termin ustalenia zmiany wynagrodzenia po 6 m-cach od zawarcia umowy, następować ona będzie nie częściej niż co sześć miesięcy</w:t>
      </w:r>
      <w:r w:rsidR="00733ACD" w:rsidRPr="0051451F">
        <w:rPr>
          <w:rFonts w:ascii="Aptos Display" w:hAnsi="Aptos Display" w:cs="Arial"/>
          <w:sz w:val="24"/>
          <w:szCs w:val="24"/>
        </w:rPr>
        <w:t>.</w:t>
      </w:r>
    </w:p>
    <w:p w14:paraId="0C4C1B54" w14:textId="4E527FAA"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Wykonawca, którego wynagrodzenie zostało zmienione na podstawie ust. 10 niniejszego paragrafu, zobowiązany jest do zmiany wynagrodzenia przysługującego podwykonawcy,</w:t>
      </w:r>
      <w:bookmarkStart w:id="7" w:name="page13"/>
      <w:bookmarkEnd w:id="7"/>
      <w:r w:rsidRPr="00257335">
        <w:rPr>
          <w:rFonts w:ascii="Aptos Display" w:hAnsi="Aptos Display" w:cs="Arial"/>
          <w:sz w:val="24"/>
          <w:szCs w:val="24"/>
          <w:lang w:eastAsia="en-US"/>
        </w:rPr>
        <w:t xml:space="preserve"> </w:t>
      </w:r>
      <w:r w:rsidR="005F28DF" w:rsidRPr="00257335">
        <w:rPr>
          <w:rFonts w:ascii="Aptos Display" w:hAnsi="Aptos Display" w:cs="Arial"/>
          <w:sz w:val="24"/>
          <w:szCs w:val="24"/>
          <w:lang w:eastAsia="en-US"/>
        </w:rPr>
        <w:br/>
      </w:r>
      <w:r w:rsidRPr="00257335">
        <w:rPr>
          <w:rFonts w:ascii="Aptos Display" w:hAnsi="Aptos Display" w:cs="Arial"/>
          <w:sz w:val="24"/>
          <w:szCs w:val="24"/>
          <w:lang w:eastAsia="en-US"/>
        </w:rPr>
        <w:t>z którym zawarł umowę, w zakresie odpowiadającym zmianom cen materiałów lub kosztów dotyczących zobowiązania podwykonawcy (jeśli dotyczy).</w:t>
      </w:r>
    </w:p>
    <w:p w14:paraId="32F6A248" w14:textId="77777777" w:rsidR="005F384A" w:rsidRPr="00257335" w:rsidRDefault="005F384A" w:rsidP="009E02EB">
      <w:pPr>
        <w:pStyle w:val="Akapitzlist1"/>
        <w:numPr>
          <w:ilvl w:val="0"/>
          <w:numId w:val="24"/>
        </w:numPr>
        <w:spacing w:after="0" w:line="240" w:lineRule="auto"/>
        <w:ind w:left="284"/>
        <w:jc w:val="both"/>
        <w:rPr>
          <w:rFonts w:ascii="Aptos Display" w:hAnsi="Aptos Display" w:cs="Arial"/>
          <w:sz w:val="24"/>
          <w:szCs w:val="24"/>
          <w:lang w:eastAsia="en-US"/>
        </w:rPr>
      </w:pPr>
      <w:r w:rsidRPr="00257335">
        <w:rPr>
          <w:rFonts w:ascii="Aptos Display" w:hAnsi="Aptos Display" w:cs="Arial"/>
          <w:sz w:val="24"/>
          <w:szCs w:val="24"/>
          <w:lang w:eastAsia="en-US"/>
        </w:rPr>
        <w:t>Ponad to Zamawiający przewiduje zamianę umowy w przypadku:</w:t>
      </w:r>
    </w:p>
    <w:p w14:paraId="162FA8C8" w14:textId="77777777" w:rsidR="002A0910" w:rsidRPr="00257335" w:rsidRDefault="005F384A" w:rsidP="009E02EB">
      <w:pPr>
        <w:pStyle w:val="Akapitzlist3"/>
        <w:numPr>
          <w:ilvl w:val="0"/>
          <w:numId w:val="31"/>
        </w:numPr>
        <w:spacing w:after="0" w:line="240" w:lineRule="auto"/>
        <w:jc w:val="both"/>
        <w:rPr>
          <w:rFonts w:ascii="Aptos Display" w:hAnsi="Aptos Display" w:cs="Arial"/>
          <w:sz w:val="24"/>
          <w:szCs w:val="24"/>
        </w:rPr>
      </w:pPr>
      <w:r w:rsidRPr="00257335">
        <w:rPr>
          <w:rFonts w:ascii="Aptos Display" w:hAnsi="Aptos Display" w:cs="Arial"/>
          <w:sz w:val="24"/>
          <w:szCs w:val="24"/>
        </w:rPr>
        <w:t>Rezygnacji przez Zamawiającego z realizacji części przedmiotu Umowy – w takim przypadku Inwestorowi Zastępczemu przysługuje wynagrodzenie za wszystkie spełnione świadczenia;</w:t>
      </w:r>
    </w:p>
    <w:p w14:paraId="58C1DC97" w14:textId="3A52D12E" w:rsidR="005F384A" w:rsidRPr="00257335" w:rsidRDefault="005F384A" w:rsidP="009E02EB">
      <w:pPr>
        <w:pStyle w:val="Akapitzlist3"/>
        <w:numPr>
          <w:ilvl w:val="0"/>
          <w:numId w:val="31"/>
        </w:numPr>
        <w:spacing w:after="0" w:line="240" w:lineRule="auto"/>
        <w:jc w:val="both"/>
        <w:rPr>
          <w:rFonts w:ascii="Aptos Display" w:hAnsi="Aptos Display" w:cs="Arial"/>
          <w:sz w:val="24"/>
          <w:szCs w:val="24"/>
        </w:rPr>
      </w:pPr>
      <w:r w:rsidRPr="00257335">
        <w:rPr>
          <w:rFonts w:ascii="Aptos Display" w:hAnsi="Aptos Display" w:cs="Arial"/>
          <w:sz w:val="24"/>
          <w:szCs w:val="24"/>
        </w:rPr>
        <w:t>Zmian organizacyjnych Zamawiającego powodujących, iż wykonanie zamówienia lub jego części staje się bezprzedmiotowe, zmiany w zakresie sposobu wykonywania zadań lub zasad funkcjonowania Zamawiającego powodujących, iż wykonanie zamówienia lub jego części staje się bezprzedmiotowe</w:t>
      </w:r>
    </w:p>
    <w:p w14:paraId="5893E4DC" w14:textId="77777777" w:rsidR="00665429" w:rsidRPr="00257335" w:rsidRDefault="00665429" w:rsidP="006B015F">
      <w:pPr>
        <w:pStyle w:val="Akapitzlist3"/>
        <w:spacing w:after="0" w:line="240" w:lineRule="auto"/>
        <w:jc w:val="both"/>
        <w:rPr>
          <w:rFonts w:ascii="Aptos Display" w:hAnsi="Aptos Display" w:cs="Arial"/>
          <w:sz w:val="24"/>
          <w:szCs w:val="24"/>
        </w:rPr>
      </w:pPr>
    </w:p>
    <w:p w14:paraId="34A4AEF1" w14:textId="6E645BDC" w:rsidR="00665429" w:rsidRPr="00257335" w:rsidRDefault="00665429" w:rsidP="006B015F">
      <w:pPr>
        <w:pStyle w:val="Akapitzlist3"/>
        <w:spacing w:after="0" w:line="240" w:lineRule="auto"/>
        <w:ind w:left="0"/>
        <w:jc w:val="center"/>
        <w:rPr>
          <w:rFonts w:ascii="Aptos Display" w:hAnsi="Aptos Display" w:cs="Arial"/>
          <w:b/>
          <w:bCs/>
          <w:sz w:val="24"/>
          <w:szCs w:val="24"/>
        </w:rPr>
      </w:pPr>
      <w:r w:rsidRPr="00257335">
        <w:rPr>
          <w:rFonts w:ascii="Aptos Display" w:hAnsi="Aptos Display" w:cs="Arial"/>
          <w:b/>
          <w:bCs/>
          <w:sz w:val="24"/>
          <w:szCs w:val="24"/>
        </w:rPr>
        <w:t>§ 11 Odpowiedzialność Wykonawcy</w:t>
      </w:r>
    </w:p>
    <w:p w14:paraId="6730C59D" w14:textId="77777777" w:rsidR="00665429" w:rsidRPr="00257335" w:rsidRDefault="00665429" w:rsidP="006B015F">
      <w:pPr>
        <w:pStyle w:val="Akapitzlist3"/>
        <w:spacing w:after="0" w:line="240" w:lineRule="auto"/>
        <w:ind w:left="0"/>
        <w:jc w:val="both"/>
        <w:rPr>
          <w:rFonts w:ascii="Aptos Display" w:hAnsi="Aptos Display" w:cs="Arial"/>
          <w:sz w:val="24"/>
          <w:szCs w:val="24"/>
        </w:rPr>
      </w:pPr>
    </w:p>
    <w:p w14:paraId="4085B472"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przyjmuje odpowiedzialność za wszelkie naruszenia praw i obowiązków oraz szkody wyrządzone Zamawiającemu, a także osobom trzecim, poprzez nienależyte wykonywanie lub niewykonanie obowiązków wynikających z niniejszej Umowy lub z tytułu dokonania czynów niedozwolonych.</w:t>
      </w:r>
    </w:p>
    <w:p w14:paraId="64684E9B"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odpowiada – jak za własne - za działania osób, którymi się posługuje lub którym te obowiązki powierzył, w tym również za działania skierowanych na budowę inspektorów nadzoru.</w:t>
      </w:r>
    </w:p>
    <w:p w14:paraId="109C7E4E" w14:textId="77777777" w:rsidR="00665429" w:rsidRPr="00257335" w:rsidRDefault="00665429" w:rsidP="009E02EB">
      <w:pPr>
        <w:pStyle w:val="redniecieniowanie1akcent11"/>
        <w:numPr>
          <w:ilvl w:val="0"/>
          <w:numId w:val="34"/>
        </w:numPr>
        <w:ind w:left="426" w:hanging="426"/>
        <w:rPr>
          <w:rFonts w:ascii="Aptos Display" w:hAnsi="Aptos Display" w:cs="Arial"/>
          <w:szCs w:val="24"/>
        </w:rPr>
      </w:pPr>
      <w:r w:rsidRPr="00257335">
        <w:rPr>
          <w:rFonts w:ascii="Aptos Display" w:hAnsi="Aptos Display" w:cs="Arial"/>
          <w:szCs w:val="24"/>
        </w:rPr>
        <w:t>Wykonawca jest odpowiedzialny względem Zamawiającego, jeżeli Inwestycja, posiada nieprawidłowości zmniejszające jej wartość lub użyteczność ze względu na cel określony w Umowie, a w szczególności odpowiada za:</w:t>
      </w:r>
    </w:p>
    <w:p w14:paraId="5EA642B0"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realizacji rozwiązań niezgodnych z dokumentacją projektową, specyfikacjami technicznymi wykonania i odbioru robót budowlanych oraz projektem wykonawczym lub projektem zamiennym;</w:t>
      </w:r>
    </w:p>
    <w:p w14:paraId="2B59374D"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realizacji rozwiązań powodujących wzrost kosztów realizacji Inwestycji lub nieuzasadnione wydłużenie jej Harmonogramu prac i planu płatności;</w:t>
      </w:r>
    </w:p>
    <w:p w14:paraId="18AB44E4" w14:textId="38DB412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 xml:space="preserve">dopuszczenie do realizacji rozwiązań, które spowodują odmowę wydania przez właściwe organy administracyjne wymaganych decyzji i postanowień lub nieuzasadnione wydłużenie postępowań administracyjnych w tych sprawach, </w:t>
      </w:r>
      <w:r w:rsidR="00381BB6" w:rsidRPr="00257335">
        <w:rPr>
          <w:rFonts w:ascii="Aptos Display" w:hAnsi="Aptos Display" w:cs="Arial"/>
          <w:szCs w:val="24"/>
        </w:rPr>
        <w:br/>
      </w:r>
      <w:r w:rsidRPr="00257335">
        <w:rPr>
          <w:rFonts w:ascii="Aptos Display" w:hAnsi="Aptos Display" w:cs="Arial"/>
          <w:szCs w:val="24"/>
        </w:rPr>
        <w:t>a w trakcie budowy do wstrzymania robot budowlanych;</w:t>
      </w:r>
    </w:p>
    <w:p w14:paraId="7D7E8FFA"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dopuszczenie do powstania innych wad stwierdzonych w trakcie realizacji Inwestycji spowodowanych wadliwością zaleceń i wskazówek udzielonych przez Wykonawcę;</w:t>
      </w:r>
    </w:p>
    <w:p w14:paraId="7B667003" w14:textId="77777777" w:rsidR="00665429" w:rsidRPr="00257335" w:rsidRDefault="00665429" w:rsidP="009E02EB">
      <w:pPr>
        <w:pStyle w:val="redniecieniowanie1akcent11"/>
        <w:numPr>
          <w:ilvl w:val="0"/>
          <w:numId w:val="35"/>
        </w:numPr>
        <w:ind w:left="851"/>
        <w:rPr>
          <w:rFonts w:ascii="Aptos Display" w:hAnsi="Aptos Display" w:cs="Arial"/>
          <w:szCs w:val="24"/>
        </w:rPr>
      </w:pPr>
      <w:r w:rsidRPr="00257335">
        <w:rPr>
          <w:rFonts w:ascii="Aptos Display" w:hAnsi="Aptos Display" w:cs="Arial"/>
          <w:szCs w:val="24"/>
        </w:rPr>
        <w:t xml:space="preserve">prawidłowe określenie praw i obowiązków pomiędzy Zamawiającym a wykonawcą Kontraktu, w szczególności w zakresie płatności wynagrodzenia na rzecz podwykonawców oraz okresów gwarancji i rękojmi.    </w:t>
      </w:r>
    </w:p>
    <w:p w14:paraId="23E42F95" w14:textId="4E5F4F62" w:rsidR="00665429" w:rsidRPr="00257335" w:rsidRDefault="00665429" w:rsidP="009E02EB">
      <w:pPr>
        <w:pStyle w:val="redniecieniowanie1akcent11"/>
        <w:numPr>
          <w:ilvl w:val="0"/>
          <w:numId w:val="33"/>
        </w:numPr>
        <w:ind w:left="426" w:hanging="426"/>
        <w:rPr>
          <w:rFonts w:ascii="Aptos Display" w:hAnsi="Aptos Display" w:cs="Arial"/>
          <w:szCs w:val="24"/>
        </w:rPr>
      </w:pPr>
      <w:r w:rsidRPr="00257335">
        <w:rPr>
          <w:rFonts w:ascii="Aptos Display" w:hAnsi="Aptos Display" w:cs="Arial"/>
          <w:szCs w:val="24"/>
        </w:rPr>
        <w:t xml:space="preserve">Wykonawca jest zobowiązany na żądanie Zamawiającego niezwłocznie pokryć wszelkie szkody (kara umowna, odszkodowanie) do zapłaty, których będzie zobowiązany Zamawiający z przyczyn leżących po stronie Wykonawcy np. wynikających </w:t>
      </w:r>
      <w:r w:rsidR="00381BB6" w:rsidRPr="00257335">
        <w:rPr>
          <w:rFonts w:ascii="Aptos Display" w:hAnsi="Aptos Display" w:cs="Arial"/>
          <w:szCs w:val="24"/>
        </w:rPr>
        <w:br/>
      </w:r>
      <w:r w:rsidRPr="00257335">
        <w:rPr>
          <w:rFonts w:ascii="Aptos Display" w:hAnsi="Aptos Display" w:cs="Arial"/>
          <w:szCs w:val="24"/>
        </w:rPr>
        <w:lastRenderedPageBreak/>
        <w:t>z nieprzystąpienia do odbioru w terminie.</w:t>
      </w:r>
    </w:p>
    <w:p w14:paraId="040230CA" w14:textId="77777777" w:rsidR="00665429" w:rsidRPr="00257335" w:rsidRDefault="00665429" w:rsidP="009E02EB">
      <w:pPr>
        <w:pStyle w:val="redniecieniowanie1akcent11"/>
        <w:numPr>
          <w:ilvl w:val="0"/>
          <w:numId w:val="33"/>
        </w:numPr>
        <w:ind w:left="426" w:hanging="426"/>
        <w:rPr>
          <w:rFonts w:ascii="Aptos Display" w:hAnsi="Aptos Display" w:cs="Arial"/>
          <w:szCs w:val="24"/>
        </w:rPr>
      </w:pPr>
      <w:r w:rsidRPr="00257335">
        <w:rPr>
          <w:rFonts w:ascii="Aptos Display" w:hAnsi="Aptos Display" w:cs="Arial"/>
          <w:szCs w:val="24"/>
        </w:rPr>
        <w:t xml:space="preserve">Wykonawca jest zobowiązany do ponoszenia opłat lub kar administracyjnych, sądowych, bądź innych, poniesionych na skutek niewłaściwej realizacji przedmiotu Umowy. </w:t>
      </w:r>
    </w:p>
    <w:p w14:paraId="631657B3" w14:textId="77777777" w:rsidR="00665429" w:rsidRPr="00257335" w:rsidRDefault="00665429" w:rsidP="006B015F">
      <w:pPr>
        <w:keepNext/>
        <w:ind w:right="72"/>
        <w:jc w:val="both"/>
        <w:rPr>
          <w:rFonts w:ascii="Aptos Display" w:hAnsi="Aptos Display" w:cs="Arial"/>
          <w:bCs/>
        </w:rPr>
      </w:pPr>
    </w:p>
    <w:p w14:paraId="6B2F4F35" w14:textId="23A91DE3" w:rsidR="00665429" w:rsidRPr="00257335" w:rsidRDefault="00665429" w:rsidP="006B015F">
      <w:pPr>
        <w:keepNext/>
        <w:ind w:right="72"/>
        <w:jc w:val="center"/>
        <w:rPr>
          <w:rFonts w:ascii="Aptos Display" w:hAnsi="Aptos Display" w:cs="Arial"/>
          <w:b/>
          <w:bCs/>
        </w:rPr>
      </w:pPr>
      <w:r w:rsidRPr="00257335">
        <w:rPr>
          <w:rFonts w:ascii="Aptos Display" w:hAnsi="Aptos Display" w:cs="Arial"/>
          <w:b/>
          <w:bCs/>
        </w:rPr>
        <w:t xml:space="preserve">§ 12 </w:t>
      </w:r>
      <w:r w:rsidR="00FD66A4" w:rsidRPr="00257335">
        <w:rPr>
          <w:rFonts w:ascii="Aptos Display" w:hAnsi="Aptos Display" w:cs="Arial"/>
          <w:b/>
          <w:bCs/>
        </w:rPr>
        <w:t>Raporty Wykonawcy</w:t>
      </w:r>
    </w:p>
    <w:p w14:paraId="67783406" w14:textId="77777777" w:rsidR="00C84460" w:rsidRPr="00257335" w:rsidRDefault="00C84460" w:rsidP="006B015F">
      <w:pPr>
        <w:keepNext/>
        <w:ind w:right="72"/>
        <w:jc w:val="center"/>
        <w:rPr>
          <w:rFonts w:ascii="Aptos Display" w:hAnsi="Aptos Display" w:cs="Arial"/>
          <w:b/>
          <w:bCs/>
        </w:rPr>
      </w:pPr>
    </w:p>
    <w:p w14:paraId="11996977" w14:textId="30760AC8"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t xml:space="preserve">Wykonawca zobowiązany jest przygotować i dostarczyć Zamawiającemu do zatwierdzenia: Raport wstępny (Raport otwarcia) i Raporty miesięczne z postępu realizacji przedmiotu Projektu i ze stanu realizacji Umowy, Raport końcowy, Raport z okresu gwarancji, w razie potrzeby Raport przy zawieszeniu, rozwiązaniu, wypowiedzeniu Umowy bądź Kontraktu, zwane dalej „Raportami”. Terminy składania raportów nie rzadziej niż raz na miesiąc. </w:t>
      </w:r>
    </w:p>
    <w:p w14:paraId="456FC6CF" w14:textId="77777777"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t xml:space="preserve">Zamawiający, w terminach określonych w ust. 3 powiadomi Wykonawcę o przyjęciu Raportu lub jego odrzuceniu, z podaniem przyczyn ich odrzucenia. </w:t>
      </w:r>
      <w:r w:rsidRPr="00257335">
        <w:rPr>
          <w:rFonts w:ascii="Aptos Display" w:hAnsi="Aptos Display" w:cs="Arial"/>
        </w:rPr>
        <w:t>Każdy Raport podlega zatwierdzeniu przez Zamawiającego.</w:t>
      </w:r>
    </w:p>
    <w:p w14:paraId="6C2ABF19" w14:textId="77777777"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rPr>
        <w:t>Jeżeli Zamawiający nie przekaże na piśmie bądź w formie e-mail żadnych uwag do Raportu w terminie</w:t>
      </w:r>
      <w:r w:rsidRPr="00257335">
        <w:rPr>
          <w:rFonts w:ascii="Aptos Display" w:hAnsi="Aptos Display" w:cs="Arial"/>
          <w:bCs/>
        </w:rPr>
        <w:t xml:space="preserve"> </w:t>
      </w:r>
      <w:r w:rsidRPr="00257335">
        <w:rPr>
          <w:rFonts w:ascii="Aptos Display" w:hAnsi="Aptos Display" w:cs="Arial"/>
        </w:rPr>
        <w:t>do 14 dni od daty jego otrzymania, to Raport będzie uważany za zatwierdzony przez Zamawiającego.</w:t>
      </w:r>
    </w:p>
    <w:p w14:paraId="3EF2225C" w14:textId="523C60E9" w:rsidR="00665429" w:rsidRPr="00257335" w:rsidRDefault="00665429" w:rsidP="009E02EB">
      <w:pPr>
        <w:numPr>
          <w:ilvl w:val="0"/>
          <w:numId w:val="32"/>
        </w:numPr>
        <w:autoSpaceDE w:val="0"/>
        <w:autoSpaceDN w:val="0"/>
        <w:adjustRightInd w:val="0"/>
        <w:ind w:right="72"/>
        <w:jc w:val="both"/>
        <w:rPr>
          <w:rFonts w:ascii="Aptos Display" w:hAnsi="Aptos Display" w:cs="Arial"/>
        </w:rPr>
      </w:pPr>
      <w:r w:rsidRPr="00257335">
        <w:rPr>
          <w:rFonts w:ascii="Aptos Display" w:hAnsi="Aptos Display" w:cs="Arial"/>
          <w:bCs/>
        </w:rPr>
        <w:t>W przypadku stwierdzenia przez Zamawiającego błędów w Raportach, Wykonawca zobowiązany jest je usunąć, a także dokonać niezbędnych uzupełnień wskazanych przez Zamawiającego, w terminie do 5 dni od daty powiadomienia o nich przez Zamawiającego, przedstawiając Raport ponownie do zatwierdzenia Zamawiającemu</w:t>
      </w:r>
      <w:r w:rsidRPr="00257335">
        <w:rPr>
          <w:rFonts w:ascii="Aptos Display" w:hAnsi="Aptos Display" w:cs="Arial"/>
        </w:rPr>
        <w:t xml:space="preserve"> pod rygorem, że </w:t>
      </w:r>
      <w:r w:rsidR="008F1EF5" w:rsidRPr="00257335">
        <w:rPr>
          <w:rFonts w:ascii="Aptos Display" w:hAnsi="Aptos Display" w:cs="Arial"/>
        </w:rPr>
        <w:br/>
      </w:r>
      <w:r w:rsidRPr="00257335">
        <w:rPr>
          <w:rFonts w:ascii="Aptos Display" w:hAnsi="Aptos Display" w:cs="Arial"/>
        </w:rPr>
        <w:t>w przypadku bezskutecznego upływu w/w terminu Zamawiający będzie uprawniony do odstąpienia od umowy.</w:t>
      </w:r>
    </w:p>
    <w:p w14:paraId="6A1CFC0F" w14:textId="55690B45" w:rsidR="00665429" w:rsidRPr="00257335" w:rsidRDefault="00665429" w:rsidP="009E02EB">
      <w:pPr>
        <w:numPr>
          <w:ilvl w:val="0"/>
          <w:numId w:val="32"/>
        </w:numPr>
        <w:autoSpaceDE w:val="0"/>
        <w:autoSpaceDN w:val="0"/>
        <w:adjustRightInd w:val="0"/>
        <w:ind w:right="72"/>
        <w:jc w:val="both"/>
        <w:rPr>
          <w:rFonts w:ascii="Aptos Display" w:hAnsi="Aptos Display" w:cs="Arial"/>
          <w:bCs/>
        </w:rPr>
      </w:pPr>
      <w:r w:rsidRPr="00257335">
        <w:rPr>
          <w:rFonts w:ascii="Aptos Display" w:hAnsi="Aptos Display" w:cs="Arial"/>
          <w:bCs/>
        </w:rPr>
        <w:t xml:space="preserve">W przypadku, gdy Projekt o roboty budowlane zostanie zawieszony, wypowiedziany lub rozwiązany przez Zamawiającego albo przez wykonawcę zgodnie z zapisami Umowy </w:t>
      </w:r>
      <w:r w:rsidR="008F1EF5" w:rsidRPr="00257335">
        <w:rPr>
          <w:rFonts w:ascii="Aptos Display" w:hAnsi="Aptos Display" w:cs="Arial"/>
          <w:bCs/>
        </w:rPr>
        <w:br/>
      </w:r>
      <w:r w:rsidRPr="00257335">
        <w:rPr>
          <w:rFonts w:ascii="Aptos Display" w:hAnsi="Aptos Display" w:cs="Arial"/>
          <w:bCs/>
        </w:rPr>
        <w:t xml:space="preserve">o realizację Projekt – Wykonawca zobowiązany jest przygotować i dostarczyć Raport </w:t>
      </w:r>
      <w:r w:rsidR="008F1EF5" w:rsidRPr="00257335">
        <w:rPr>
          <w:rFonts w:ascii="Aptos Display" w:hAnsi="Aptos Display" w:cs="Arial"/>
          <w:bCs/>
        </w:rPr>
        <w:br/>
      </w:r>
      <w:r w:rsidRPr="00257335">
        <w:rPr>
          <w:rFonts w:ascii="Aptos Display" w:hAnsi="Aptos Display" w:cs="Arial"/>
          <w:bCs/>
        </w:rPr>
        <w:t>z zaawansowania rzeczowego i finansowego robót tego Kontraktu, wraz z niezbędną dokumentacją dotyczącą jego wykonania rzeczowego i finansowego.</w:t>
      </w:r>
    </w:p>
    <w:p w14:paraId="36590C8D" w14:textId="77777777" w:rsidR="00665429" w:rsidRPr="00257335" w:rsidRDefault="00665429" w:rsidP="00D17DB7">
      <w:pPr>
        <w:pStyle w:val="Akapitzlist3"/>
        <w:spacing w:after="0" w:line="240" w:lineRule="auto"/>
        <w:ind w:left="0"/>
        <w:rPr>
          <w:rFonts w:ascii="Aptos Display" w:hAnsi="Aptos Display" w:cs="Arial"/>
          <w:b/>
          <w:bCs/>
          <w:sz w:val="24"/>
          <w:szCs w:val="24"/>
        </w:rPr>
      </w:pPr>
    </w:p>
    <w:p w14:paraId="2DB1B24A" w14:textId="41E5EAC0" w:rsidR="00665429" w:rsidRPr="00257335" w:rsidRDefault="00665429" w:rsidP="006B015F">
      <w:pPr>
        <w:pStyle w:val="Akapitzlist3"/>
        <w:spacing w:after="0" w:line="240" w:lineRule="auto"/>
        <w:ind w:left="0"/>
        <w:jc w:val="center"/>
        <w:rPr>
          <w:rFonts w:ascii="Aptos Display" w:hAnsi="Aptos Display" w:cs="Arial"/>
          <w:b/>
          <w:bCs/>
          <w:sz w:val="24"/>
          <w:szCs w:val="24"/>
        </w:rPr>
      </w:pPr>
      <w:r w:rsidRPr="00257335">
        <w:rPr>
          <w:rFonts w:ascii="Aptos Display" w:hAnsi="Aptos Display" w:cs="Arial"/>
          <w:b/>
          <w:bCs/>
          <w:sz w:val="24"/>
          <w:szCs w:val="24"/>
        </w:rPr>
        <w:t>§ 13</w:t>
      </w:r>
      <w:r w:rsidR="00FD66A4" w:rsidRPr="00257335">
        <w:rPr>
          <w:rFonts w:ascii="Aptos Display" w:hAnsi="Aptos Display" w:cs="Arial"/>
          <w:b/>
          <w:bCs/>
          <w:sz w:val="24"/>
          <w:szCs w:val="24"/>
        </w:rPr>
        <w:t xml:space="preserve"> Personel Wykonawcy</w:t>
      </w:r>
    </w:p>
    <w:p w14:paraId="2E98C4F6" w14:textId="77777777" w:rsidR="00C84460" w:rsidRPr="00257335" w:rsidRDefault="00C84460" w:rsidP="00C84460">
      <w:pPr>
        <w:pStyle w:val="Akapitzlist3"/>
        <w:spacing w:after="0" w:line="240" w:lineRule="auto"/>
        <w:ind w:left="0"/>
        <w:jc w:val="center"/>
        <w:rPr>
          <w:rFonts w:ascii="Aptos Display" w:hAnsi="Aptos Display" w:cs="Arial"/>
          <w:sz w:val="24"/>
          <w:szCs w:val="24"/>
        </w:rPr>
      </w:pPr>
    </w:p>
    <w:p w14:paraId="5F4CBE2C" w14:textId="77607A47" w:rsidR="00665429" w:rsidRPr="00257335" w:rsidRDefault="00665429" w:rsidP="009E02EB">
      <w:pPr>
        <w:numPr>
          <w:ilvl w:val="0"/>
          <w:numId w:val="37"/>
        </w:numPr>
        <w:ind w:right="72"/>
        <w:jc w:val="both"/>
        <w:rPr>
          <w:rFonts w:ascii="Aptos Display" w:hAnsi="Aptos Display" w:cs="Arial"/>
        </w:rPr>
      </w:pPr>
      <w:bookmarkStart w:id="8" w:name="BM1818"/>
      <w:bookmarkStart w:id="9" w:name="BM1979"/>
      <w:bookmarkStart w:id="10" w:name="BM1830"/>
      <w:bookmarkStart w:id="11" w:name="BM1831"/>
      <w:bookmarkStart w:id="12" w:name="BM1454"/>
      <w:bookmarkStart w:id="13" w:name="BM2097"/>
      <w:bookmarkStart w:id="14" w:name="BM1450"/>
      <w:bookmarkStart w:id="15" w:name="BM1451"/>
      <w:bookmarkStart w:id="16" w:name="BM1399"/>
      <w:bookmarkStart w:id="17" w:name="BM1400"/>
      <w:bookmarkEnd w:id="8"/>
      <w:bookmarkEnd w:id="9"/>
      <w:bookmarkEnd w:id="10"/>
      <w:bookmarkEnd w:id="11"/>
      <w:bookmarkEnd w:id="12"/>
      <w:bookmarkEnd w:id="13"/>
      <w:bookmarkEnd w:id="14"/>
      <w:bookmarkEnd w:id="15"/>
      <w:bookmarkEnd w:id="16"/>
      <w:bookmarkEnd w:id="17"/>
      <w:r w:rsidRPr="00257335">
        <w:rPr>
          <w:rFonts w:ascii="Aptos Display" w:hAnsi="Aptos Display" w:cs="Arial"/>
        </w:rPr>
        <w:t>W terminie do 5 dni od dnia podpisania umowy, Wykonawca przedstawi do zatwierdzenia przez Zamawiającego ostateczną Listę personelu o doświadczeniu i kwalifikacjach określonych w SWZ.</w:t>
      </w:r>
    </w:p>
    <w:p w14:paraId="1E287A39" w14:textId="48CBEC7D"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 xml:space="preserve">Wykonawca może zaproponować Zamawiającemu zmianę personelu wymienionego </w:t>
      </w:r>
      <w:r w:rsidR="008F1EF5" w:rsidRPr="00257335">
        <w:rPr>
          <w:rFonts w:ascii="Aptos Display" w:hAnsi="Aptos Display" w:cs="Arial"/>
        </w:rPr>
        <w:br/>
      </w:r>
      <w:r w:rsidRPr="00257335">
        <w:rPr>
          <w:rFonts w:ascii="Aptos Display" w:hAnsi="Aptos Display" w:cs="Arial"/>
        </w:rPr>
        <w:t xml:space="preserve">w Ofercie Wykonawcy, stanowiącej Załącznik nr </w:t>
      </w:r>
      <w:r w:rsidR="006449FA" w:rsidRPr="00257335">
        <w:rPr>
          <w:rFonts w:ascii="Aptos Display" w:hAnsi="Aptos Display" w:cs="Arial"/>
        </w:rPr>
        <w:t>….</w:t>
      </w:r>
      <w:r w:rsidRPr="00257335">
        <w:rPr>
          <w:rFonts w:ascii="Aptos Display" w:hAnsi="Aptos Display" w:cs="Arial"/>
        </w:rPr>
        <w:t xml:space="preserve"> do Umowy oraz Liście personelu. Zmiana taka jest możliwa po wcześniejszym pisemnym powiadomieniu Zamawiającego i po uzyskaniu pisemnej zgody Zamawiającego.</w:t>
      </w:r>
    </w:p>
    <w:p w14:paraId="11E5A730"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z własnej inicjatywy proponuje zmianę członka personelu w następujących przypadkach:</w:t>
      </w:r>
    </w:p>
    <w:p w14:paraId="324BA50B" w14:textId="77777777"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jego śmierci, choroby lub innych zdarzeń losowych;</w:t>
      </w:r>
    </w:p>
    <w:p w14:paraId="1B077136" w14:textId="61517C29"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niewywiązywania się z obowiązków wynikających z Umowy lub umowy zawartej przez Wykonawcę z członkiem personelu;</w:t>
      </w:r>
    </w:p>
    <w:p w14:paraId="078EF2C5" w14:textId="77777777" w:rsidR="00665429" w:rsidRPr="00257335" w:rsidRDefault="00665429" w:rsidP="009E02EB">
      <w:pPr>
        <w:numPr>
          <w:ilvl w:val="0"/>
          <w:numId w:val="38"/>
        </w:numPr>
        <w:ind w:left="993" w:right="72"/>
        <w:jc w:val="both"/>
        <w:rPr>
          <w:rFonts w:ascii="Aptos Display" w:hAnsi="Aptos Display" w:cs="Arial"/>
        </w:rPr>
      </w:pPr>
      <w:r w:rsidRPr="00257335">
        <w:rPr>
          <w:rFonts w:ascii="Aptos Display" w:hAnsi="Aptos Display" w:cs="Arial"/>
        </w:rPr>
        <w:t>jeżeli jego zmiana stanie się konieczna z jakichkolwiek innych przyczyn niezależnych od Wykonawcy (np. rezygnacji, itp.).</w:t>
      </w:r>
    </w:p>
    <w:p w14:paraId="1204345B"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lastRenderedPageBreak/>
        <w:t>Zamawiający może zażądać od Wykonawcy zmiany członka personelu, jeżeli uzna, że nie wykonuje bądź nienależycie wykonuje on swoje obowiązki wynikające z Umowy.</w:t>
      </w:r>
    </w:p>
    <w:p w14:paraId="465930CB"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obowiązany jest, na każde żądanie Zamawiającego, zmienić członka personelu, na zasadach opisanych w niniejszym paragrafie, nie później niż w terminie 14 dni licząc od dnia otrzymania wniosku Zamawiającego w przedmiocie zmiany personelu. Zamawiający jest uprawniony do żądania odsunięcia ze skutkiem natychmiastowym członka personelu Wykonawcy z przyczyn uzasadnionych.</w:t>
      </w:r>
    </w:p>
    <w:p w14:paraId="66B1BC40"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 przypadku stałej zmiany członka personelu, osoba zaproponowana przez Wykonawcę musi spełniać wymagania określone dla danego członka personelu na etapie postępowania o udzielenie zamówienia publicznego.</w:t>
      </w:r>
    </w:p>
    <w:p w14:paraId="4B8FE1A7"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 okresie wykonywania Umowy Wykonawca może udzielić urlopu (przerwy w świadczeniu usług) członkom personelu, na następujących warunkach:</w:t>
      </w:r>
    </w:p>
    <w:p w14:paraId="69D0ADEA"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t xml:space="preserve">terminy i długość urlopów zostaną uprzednio uzgodnione i zatwierdzone przez Zamawiającego, </w:t>
      </w:r>
    </w:p>
    <w:p w14:paraId="05ACD994"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t xml:space="preserve">Wykonawca zobowiązany jest wskazać terminy urlopów członków personelu oraz zaproponować osoby ich zastępujące z co najmniej dwutygodniowym wyprzedzeniem, </w:t>
      </w:r>
    </w:p>
    <w:p w14:paraId="5323C800" w14:textId="77777777" w:rsidR="00665429" w:rsidRPr="00257335" w:rsidRDefault="00665429" w:rsidP="009E02EB">
      <w:pPr>
        <w:numPr>
          <w:ilvl w:val="0"/>
          <w:numId w:val="39"/>
        </w:numPr>
        <w:ind w:right="72"/>
        <w:jc w:val="both"/>
        <w:rPr>
          <w:rFonts w:ascii="Aptos Display" w:hAnsi="Aptos Display" w:cs="Arial"/>
        </w:rPr>
      </w:pPr>
      <w:r w:rsidRPr="00257335">
        <w:rPr>
          <w:rFonts w:ascii="Aptos Display" w:hAnsi="Aptos Display" w:cs="Arial"/>
        </w:rPr>
        <w:t xml:space="preserve">wszystkie osoby zastępujące, w okresie urlopu członków personelu, muszą być zatwierdzone przez Zamawiającego, m.in. na podstawie dokumentów potwierdzających ich kwalifikacje techniczne. </w:t>
      </w:r>
    </w:p>
    <w:p w14:paraId="1EBC7B8C" w14:textId="77777777" w:rsidR="00665429" w:rsidRPr="00257335" w:rsidRDefault="00665429" w:rsidP="009E02EB">
      <w:pPr>
        <w:numPr>
          <w:ilvl w:val="0"/>
          <w:numId w:val="37"/>
        </w:numPr>
        <w:ind w:right="72"/>
        <w:jc w:val="both"/>
        <w:rPr>
          <w:rFonts w:ascii="Aptos Display" w:hAnsi="Aptos Display" w:cs="Arial"/>
        </w:rPr>
      </w:pPr>
      <w:r w:rsidRPr="00257335">
        <w:rPr>
          <w:rFonts w:ascii="Aptos Display" w:hAnsi="Aptos Display" w:cs="Arial"/>
        </w:rPr>
        <w:t>Wykonawca zapewni zastępczy personel o wymaganych kwalifikacjach technicznych również na czas zwolnień lekarskich personelu wymienionego w ofercie.</w:t>
      </w:r>
    </w:p>
    <w:p w14:paraId="3FDC71A4" w14:textId="77777777"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Do osób zastępujących członków Personelu znajduje odpowiednie zastosowanie treść ust. 5 niniejszego paragrafu.</w:t>
      </w:r>
    </w:p>
    <w:p w14:paraId="07007ADF" w14:textId="77777777" w:rsidR="00665429" w:rsidRPr="00AA4891" w:rsidRDefault="00665429" w:rsidP="009E02EB">
      <w:pPr>
        <w:numPr>
          <w:ilvl w:val="0"/>
          <w:numId w:val="37"/>
        </w:numPr>
        <w:ind w:right="74"/>
        <w:jc w:val="both"/>
        <w:rPr>
          <w:rFonts w:ascii="Aptos Display" w:hAnsi="Aptos Display" w:cs="Arial"/>
        </w:rPr>
      </w:pPr>
      <w:r w:rsidRPr="00AA4891">
        <w:rPr>
          <w:rFonts w:ascii="Aptos Display" w:hAnsi="Aptos Display" w:cs="Arial"/>
        </w:rPr>
        <w:t>Zmiana personelu IK nie wymaga sporządzenia aneksu do umowy.</w:t>
      </w:r>
    </w:p>
    <w:p w14:paraId="3EE7D323" w14:textId="77777777" w:rsidR="001C609B" w:rsidRPr="00AA4891" w:rsidRDefault="001C609B" w:rsidP="001C609B">
      <w:pPr>
        <w:pStyle w:val="Akapitzlist"/>
        <w:numPr>
          <w:ilvl w:val="0"/>
          <w:numId w:val="37"/>
        </w:numPr>
        <w:rPr>
          <w:rFonts w:ascii="Aptos Display" w:hAnsi="Aptos Display" w:cs="Arial"/>
        </w:rPr>
      </w:pPr>
      <w:r w:rsidRPr="00AA4891">
        <w:rPr>
          <w:rFonts w:ascii="Aptos Display" w:hAnsi="Aptos Display" w:cs="Arial"/>
        </w:rPr>
        <w:t xml:space="preserve">Zgodnie z art. 95 ust 1 ustawy Pzp, Zamawiający wymaga, a Wykonawca zobowiązuje się do zatrudnienia na podstawie umowy o pracę w rozumieniu przepisów ustawy z dnia 26 czerwca 1974 r. – Kodeks pracy (t. j. Dz. U. z 2025 r. poz. 277 z późn. zm.) w zakresie czynności administracyjnych, prac biurowych. </w:t>
      </w:r>
    </w:p>
    <w:p w14:paraId="5AF6A5E0" w14:textId="77777777" w:rsidR="00B9694C"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Wymóg zatrudnienia ww. osób na podstawie umowy o pracę nie dotyczy osób wykonujących powyższe czynności będące wspólnikami spółki osobowej i/lub osób fizycznych prowadzących działalność gospodarczą lub osób pełniących samodzielne funkcje w budownictwie np. inspektor nadzoru. </w:t>
      </w:r>
    </w:p>
    <w:p w14:paraId="4346728B" w14:textId="77777777" w:rsidR="00B9694C"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Zatrudnienie na podstawie umowy o pracę w/w osoby powinno trwać w trakcie realizacji zamówienia.     </w:t>
      </w:r>
    </w:p>
    <w:p w14:paraId="09D86899" w14:textId="0A424E16" w:rsidR="001C609B" w:rsidRPr="00AA4891" w:rsidRDefault="00B9694C" w:rsidP="00B9694C">
      <w:pPr>
        <w:numPr>
          <w:ilvl w:val="0"/>
          <w:numId w:val="37"/>
        </w:numPr>
        <w:ind w:right="74"/>
        <w:jc w:val="both"/>
        <w:rPr>
          <w:rFonts w:ascii="Aptos Display" w:hAnsi="Aptos Display" w:cs="Arial"/>
        </w:rPr>
      </w:pPr>
      <w:r w:rsidRPr="00AA4891">
        <w:rPr>
          <w:rFonts w:ascii="Aptos Display" w:hAnsi="Aptos Display" w:cs="Arial"/>
        </w:rPr>
        <w:t xml:space="preserve">Dla udokumentowania tego faktu Wykonawca, przedstawi zamawiającemu, w terminie 14 dni od daty podpisania umowy wykaz osób zatrudnionych przy realizacji zamówienia na podstawie umowy o pracę wraz ze wskazaniem czynności jakie będą oni wykonywać – w sposób określony w art.22 § 1 ustawy z dnia 26 czerwca 1974 r. – Kodeks pracy. </w:t>
      </w:r>
    </w:p>
    <w:p w14:paraId="56CE18E8" w14:textId="3C67A07C"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W trakcie realizacji zamówienia Zamawiający uprawniony jest do wykonywania czynności kontrolnych wobec Wykonawcy odnośnie</w:t>
      </w:r>
      <w:r w:rsidR="008F1EF5" w:rsidRPr="00257335">
        <w:rPr>
          <w:rFonts w:ascii="Aptos Display" w:hAnsi="Aptos Display" w:cs="Arial"/>
        </w:rPr>
        <w:t xml:space="preserve"> do</w:t>
      </w:r>
      <w:r w:rsidRPr="00257335">
        <w:rPr>
          <w:rFonts w:ascii="Aptos Display" w:hAnsi="Aptos Display" w:cs="Arial"/>
        </w:rPr>
        <w:t xml:space="preserve"> spełniania przez Wykonawcę lub podwykonawcę wymogu zatrudnienia na podstawie umowy o pracę osób, o których mowa w ust. 11. Zamawiający uprawniony jest w szczególności do:</w:t>
      </w:r>
    </w:p>
    <w:p w14:paraId="3B9E5945"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t>żądania oświadczeń i dokumentów w zakresie potwierdzenia spełniania wyżej wymienionych wymogów i dokonywania ich oceny,</w:t>
      </w:r>
    </w:p>
    <w:p w14:paraId="44D36F80"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lastRenderedPageBreak/>
        <w:t>żądania wyjaśnień w przypadku wątpliwości w zakresie potwierdzenia spełniania wyżej wymienionych wymogów,</w:t>
      </w:r>
    </w:p>
    <w:p w14:paraId="7E696D9E" w14:textId="77777777" w:rsidR="00665429" w:rsidRPr="00257335" w:rsidRDefault="00665429" w:rsidP="009E02EB">
      <w:pPr>
        <w:numPr>
          <w:ilvl w:val="1"/>
          <w:numId w:val="40"/>
        </w:numPr>
        <w:ind w:right="74"/>
        <w:jc w:val="both"/>
        <w:rPr>
          <w:rFonts w:ascii="Aptos Display" w:hAnsi="Aptos Display" w:cs="Arial"/>
        </w:rPr>
      </w:pPr>
      <w:r w:rsidRPr="00257335">
        <w:rPr>
          <w:rFonts w:ascii="Aptos Display" w:hAnsi="Aptos Display" w:cs="Arial"/>
        </w:rPr>
        <w:t>przeprowadzania kontroli na miejscu wykonywania świadczenia,</w:t>
      </w:r>
    </w:p>
    <w:p w14:paraId="2D9F4AB9" w14:textId="77777777" w:rsidR="00665429" w:rsidRPr="00257335" w:rsidRDefault="00665429" w:rsidP="009E02EB">
      <w:pPr>
        <w:numPr>
          <w:ilvl w:val="0"/>
          <w:numId w:val="37"/>
        </w:numPr>
        <w:ind w:right="74"/>
        <w:jc w:val="both"/>
        <w:rPr>
          <w:rFonts w:ascii="Aptos Display" w:hAnsi="Aptos Display" w:cs="Arial"/>
        </w:rPr>
      </w:pPr>
      <w:r w:rsidRPr="00257335">
        <w:rPr>
          <w:rFonts w:ascii="Aptos Display" w:hAnsi="Aptos Display" w:cs="Arial"/>
        </w:rPr>
        <w:t>W przypadku uzasadnionych wątpliwości co do przestrzegania prawa pracy przez Wykonawcę lub podwykonawcę, Zamawiający może zwrócić się o przeprowadzenie kontroli przez Państwową Inspekcję Pracy.</w:t>
      </w:r>
    </w:p>
    <w:p w14:paraId="53026C81" w14:textId="41B725A9" w:rsidR="00665429" w:rsidRDefault="00665429" w:rsidP="009E02EB">
      <w:pPr>
        <w:numPr>
          <w:ilvl w:val="0"/>
          <w:numId w:val="37"/>
        </w:numPr>
        <w:ind w:right="74"/>
        <w:jc w:val="both"/>
        <w:rPr>
          <w:rFonts w:ascii="Aptos Display" w:hAnsi="Aptos Display" w:cs="Arial"/>
        </w:rPr>
      </w:pPr>
      <w:r w:rsidRPr="00257335">
        <w:rPr>
          <w:rFonts w:ascii="Aptos Display" w:hAnsi="Aptos Display" w:cs="Arial"/>
        </w:rPr>
        <w:t xml:space="preserve">W ramach wykonywania czynności kontrolnych, o których mowa w ust. </w:t>
      </w:r>
      <w:r w:rsidR="00B94423" w:rsidRPr="00DD13C9">
        <w:rPr>
          <w:rFonts w:ascii="Aptos Display" w:hAnsi="Aptos Display" w:cs="Arial"/>
        </w:rPr>
        <w:t>11</w:t>
      </w:r>
      <w:r w:rsidRPr="00DD13C9">
        <w:rPr>
          <w:rFonts w:ascii="Aptos Display" w:hAnsi="Aptos Display" w:cs="Arial"/>
        </w:rPr>
        <w:t>,</w:t>
      </w:r>
      <w:r w:rsidRPr="00257335">
        <w:rPr>
          <w:rFonts w:ascii="Aptos Display" w:hAnsi="Aptos Display" w:cs="Arial"/>
        </w:rPr>
        <w:t xml:space="preserve"> na każde wezwanie Zamawiającego Wykonawca, w wyznaczonym w tym wezwaniu terminie, przedłoży Zamawiającemu w szczególności wskazane poniżej dowody, w celu potwierdzenia spełnienia przez Wykonawcę lub podwykonawcę wymogu zatrudnienia na podstawie umowy o pracę osób, o których mowa w ust. 11:</w:t>
      </w:r>
    </w:p>
    <w:p w14:paraId="01BFF152" w14:textId="5F0CE3B7" w:rsidR="001C609B" w:rsidRPr="00522C67" w:rsidRDefault="001C609B" w:rsidP="00DD13C9">
      <w:pPr>
        <w:pStyle w:val="Akapitzlist"/>
        <w:numPr>
          <w:ilvl w:val="0"/>
          <w:numId w:val="59"/>
        </w:numPr>
        <w:ind w:left="709" w:right="74" w:hanging="283"/>
        <w:jc w:val="both"/>
        <w:rPr>
          <w:rFonts w:ascii="Aptos Display" w:hAnsi="Aptos Display" w:cs="Arial"/>
        </w:rPr>
      </w:pPr>
      <w:r w:rsidRPr="00522C67">
        <w:rPr>
          <w:rFonts w:ascii="Aptos Display" w:hAnsi="Aptos Display" w:cs="Arial"/>
        </w:rPr>
        <w:t>oświadczenia zatrudnionego pracownika,</w:t>
      </w:r>
    </w:p>
    <w:p w14:paraId="3B9997E7"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t>2) oświadczenia wykonawcy lub podwykonawcy o zatrudnieniu pracownika na podstawie umowy o pracę,</w:t>
      </w:r>
    </w:p>
    <w:p w14:paraId="0E654CD8"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t>3) poświadczonej za zgodność z oryginałem kopii umowy o pracę zatrudnionego pracownika,</w:t>
      </w:r>
    </w:p>
    <w:p w14:paraId="5F41AF5E" w14:textId="77777777" w:rsidR="001C609B" w:rsidRPr="00522C67" w:rsidRDefault="001C609B" w:rsidP="00DD13C9">
      <w:pPr>
        <w:ind w:left="426" w:right="74"/>
        <w:jc w:val="both"/>
        <w:rPr>
          <w:rFonts w:ascii="Aptos Display" w:hAnsi="Aptos Display" w:cs="Arial"/>
        </w:rPr>
      </w:pPr>
      <w:r w:rsidRPr="00522C67">
        <w:rPr>
          <w:rFonts w:ascii="Aptos Display" w:hAnsi="Aptos Display" w:cs="Arial"/>
        </w:rPr>
        <w:t>4) innych dokumentów</w:t>
      </w:r>
    </w:p>
    <w:p w14:paraId="5A6E20AC" w14:textId="75F18C20" w:rsidR="001C609B" w:rsidRDefault="001C609B" w:rsidP="00DD13C9">
      <w:pPr>
        <w:ind w:left="426" w:right="74"/>
        <w:jc w:val="both"/>
        <w:rPr>
          <w:rFonts w:ascii="Aptos Display" w:hAnsi="Aptos Display" w:cs="Arial"/>
        </w:rPr>
      </w:pPr>
      <w:r w:rsidRPr="00522C67">
        <w:rPr>
          <w:rFonts w:ascii="Aptos Display" w:hAnsi="Aptos Display" w:cs="Aria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126AB43" w14:textId="77777777" w:rsidR="001C609B" w:rsidRDefault="001C609B" w:rsidP="001C609B">
      <w:pPr>
        <w:ind w:right="74"/>
        <w:jc w:val="both"/>
        <w:rPr>
          <w:rFonts w:ascii="Aptos Display" w:hAnsi="Aptos Display" w:cs="Arial"/>
        </w:rPr>
      </w:pPr>
    </w:p>
    <w:p w14:paraId="459D766B" w14:textId="77777777" w:rsidR="001C609B" w:rsidRPr="00257335" w:rsidRDefault="001C609B" w:rsidP="001C609B">
      <w:pPr>
        <w:ind w:right="74"/>
        <w:jc w:val="both"/>
        <w:rPr>
          <w:rFonts w:ascii="Aptos Display" w:hAnsi="Aptos Display" w:cs="Arial"/>
        </w:rPr>
      </w:pPr>
    </w:p>
    <w:p w14:paraId="0F079E7E" w14:textId="77777777" w:rsidR="00665429" w:rsidRPr="00257335" w:rsidRDefault="00665429" w:rsidP="006B015F">
      <w:pPr>
        <w:pStyle w:val="Akapitzlist3"/>
        <w:spacing w:after="0" w:line="240" w:lineRule="auto"/>
        <w:ind w:left="0"/>
        <w:jc w:val="center"/>
        <w:rPr>
          <w:rFonts w:ascii="Aptos Display" w:hAnsi="Aptos Display" w:cs="Arial"/>
          <w:b/>
          <w:bCs/>
          <w:sz w:val="24"/>
          <w:szCs w:val="24"/>
        </w:rPr>
      </w:pPr>
    </w:p>
    <w:p w14:paraId="351C7803" w14:textId="6B983E27" w:rsidR="00C84460" w:rsidRPr="00257335" w:rsidRDefault="00665429" w:rsidP="00522C67">
      <w:pPr>
        <w:pStyle w:val="Akapitzlist3"/>
        <w:spacing w:after="0" w:line="240" w:lineRule="auto"/>
        <w:ind w:left="0"/>
        <w:jc w:val="center"/>
        <w:rPr>
          <w:rFonts w:ascii="Aptos Display" w:hAnsi="Aptos Display" w:cs="Arial"/>
          <w:b/>
          <w:bCs/>
        </w:rPr>
      </w:pPr>
      <w:r w:rsidRPr="00522C67">
        <w:rPr>
          <w:rFonts w:ascii="Aptos Display" w:hAnsi="Aptos Display" w:cs="Arial"/>
          <w:b/>
          <w:bCs/>
          <w:sz w:val="24"/>
          <w:szCs w:val="24"/>
        </w:rPr>
        <w:t>§ 14</w:t>
      </w:r>
      <w:r w:rsidR="00FD66A4" w:rsidRPr="00522C67">
        <w:rPr>
          <w:rFonts w:ascii="Aptos Display" w:hAnsi="Aptos Display" w:cs="Arial"/>
          <w:b/>
          <w:bCs/>
          <w:sz w:val="24"/>
          <w:szCs w:val="24"/>
        </w:rPr>
        <w:t xml:space="preserve"> </w:t>
      </w:r>
      <w:r w:rsidR="00FD66A4" w:rsidRPr="00257335">
        <w:rPr>
          <w:rFonts w:ascii="Aptos Display" w:hAnsi="Aptos Display" w:cs="Arial"/>
          <w:b/>
          <w:bCs/>
        </w:rPr>
        <w:t xml:space="preserve">Ubezpieczenie </w:t>
      </w:r>
    </w:p>
    <w:p w14:paraId="06EF9A81" w14:textId="77777777" w:rsidR="00C84460" w:rsidRPr="00257335" w:rsidRDefault="00C84460" w:rsidP="006B015F">
      <w:pPr>
        <w:shd w:val="clear" w:color="auto" w:fill="FFFFFF"/>
        <w:jc w:val="center"/>
        <w:rPr>
          <w:rFonts w:ascii="Aptos Display" w:hAnsi="Aptos Display" w:cs="Arial"/>
          <w:b/>
          <w:bCs/>
          <w:vertAlign w:val="superscript"/>
        </w:rPr>
      </w:pPr>
    </w:p>
    <w:p w14:paraId="3515F7AC" w14:textId="3D558E30" w:rsidR="00665429" w:rsidRPr="00257335" w:rsidRDefault="00665429" w:rsidP="009E02EB">
      <w:pPr>
        <w:pStyle w:val="redniecieniowanie1akcent11"/>
        <w:numPr>
          <w:ilvl w:val="3"/>
          <w:numId w:val="44"/>
        </w:numPr>
        <w:ind w:left="426"/>
        <w:rPr>
          <w:rFonts w:ascii="Aptos Display" w:hAnsi="Aptos Display" w:cs="Arial"/>
          <w:b/>
          <w:szCs w:val="24"/>
          <w:vertAlign w:val="superscript"/>
        </w:rPr>
      </w:pPr>
      <w:r w:rsidRPr="00257335">
        <w:rPr>
          <w:rFonts w:ascii="Aptos Display" w:hAnsi="Aptos Display" w:cs="Arial"/>
          <w:szCs w:val="24"/>
        </w:rPr>
        <w:t>Wykonawca zobowiązany jest w trakcie obowiązywania Umowy w tym w okresie gwarancji, o którym mowa w §</w:t>
      </w:r>
      <w:r w:rsidRPr="00257335">
        <w:rPr>
          <w:rFonts w:ascii="Aptos Display" w:hAnsi="Aptos Display" w:cs="Arial"/>
          <w:b/>
          <w:szCs w:val="24"/>
          <w:vertAlign w:val="superscript"/>
        </w:rPr>
        <w:t xml:space="preserve"> </w:t>
      </w:r>
      <w:r w:rsidRPr="00257335">
        <w:rPr>
          <w:rFonts w:ascii="Aptos Display" w:hAnsi="Aptos Display" w:cs="Arial"/>
          <w:szCs w:val="24"/>
        </w:rPr>
        <w:t>16</w:t>
      </w:r>
      <w:r w:rsidRPr="00257335">
        <w:rPr>
          <w:rFonts w:ascii="Aptos Display" w:hAnsi="Aptos Display" w:cs="Arial"/>
          <w:b/>
          <w:szCs w:val="24"/>
          <w:vertAlign w:val="superscript"/>
        </w:rPr>
        <w:t xml:space="preserve"> </w:t>
      </w:r>
      <w:r w:rsidRPr="00257335">
        <w:rPr>
          <w:rFonts w:ascii="Aptos Display" w:hAnsi="Aptos Display" w:cs="Arial"/>
          <w:szCs w:val="24"/>
        </w:rPr>
        <w:t>Umowy, posiadać w pełni opłaconą polisę odpowiedzialności cywilnej zawodowej obejmującej swoim zakresem czynności wykonywane w ramach umowy przez Inżyniera kontraktu. Suma gwarancyjna wymaganej polisy nie będzie niższa niż wartość umowy określona,</w:t>
      </w:r>
      <w:r w:rsidRPr="00257335">
        <w:rPr>
          <w:rFonts w:ascii="Aptos Display" w:hAnsi="Aptos Display" w:cs="Arial"/>
          <w:szCs w:val="24"/>
          <w:lang w:eastAsia="pl-PL"/>
        </w:rPr>
        <w:t xml:space="preserve"> </w:t>
      </w:r>
      <w:r w:rsidRPr="00257335">
        <w:rPr>
          <w:rFonts w:ascii="Aptos Display" w:hAnsi="Aptos Display" w:cs="Arial"/>
          <w:szCs w:val="24"/>
        </w:rPr>
        <w:t xml:space="preserve">o której mowa w § </w:t>
      </w:r>
      <w:r w:rsidR="00733ACD" w:rsidRPr="00257335">
        <w:rPr>
          <w:rFonts w:ascii="Aptos Display" w:hAnsi="Aptos Display" w:cs="Arial"/>
          <w:szCs w:val="24"/>
        </w:rPr>
        <w:t>3</w:t>
      </w:r>
      <w:r w:rsidRPr="00257335">
        <w:rPr>
          <w:rFonts w:ascii="Aptos Display" w:hAnsi="Aptos Display" w:cs="Arial"/>
          <w:szCs w:val="24"/>
        </w:rPr>
        <w:t xml:space="preserve"> ust. </w:t>
      </w:r>
      <w:r w:rsidR="00733ACD" w:rsidRPr="00257335">
        <w:rPr>
          <w:rFonts w:ascii="Aptos Display" w:hAnsi="Aptos Display" w:cs="Arial"/>
          <w:szCs w:val="24"/>
        </w:rPr>
        <w:t>1</w:t>
      </w:r>
      <w:r w:rsidRPr="00257335">
        <w:rPr>
          <w:rFonts w:ascii="Aptos Display" w:hAnsi="Aptos Display" w:cs="Arial"/>
          <w:szCs w:val="24"/>
        </w:rPr>
        <w:t xml:space="preserve"> niniejszej umowy na jedno i wszystkie zdarzenia. Polisa będzie zawarta w oparciu o trigger act committed. Będzie obejmowała swoim zakresem szkody rzeczowe, osobowe oraz czyste straty finansowe wynikające z uchybienia popełnionego przez Inżyniera Kontraktu w trakcie realizacji umowy. </w:t>
      </w:r>
    </w:p>
    <w:p w14:paraId="26CB636B" w14:textId="77777777" w:rsidR="00665429" w:rsidRPr="00257335" w:rsidRDefault="00665429" w:rsidP="009E02EB">
      <w:pPr>
        <w:pStyle w:val="redniecieniowanie1akcent11"/>
        <w:numPr>
          <w:ilvl w:val="3"/>
          <w:numId w:val="44"/>
        </w:numPr>
        <w:ind w:left="426"/>
        <w:rPr>
          <w:rFonts w:ascii="Aptos Display" w:hAnsi="Aptos Display" w:cs="Arial"/>
          <w:b/>
          <w:szCs w:val="24"/>
          <w:vertAlign w:val="superscript"/>
        </w:rPr>
      </w:pPr>
      <w:r w:rsidRPr="00257335">
        <w:rPr>
          <w:rFonts w:ascii="Aptos Display" w:hAnsi="Aptos Display" w:cs="Arial"/>
          <w:szCs w:val="24"/>
        </w:rPr>
        <w:t xml:space="preserve">Wykonawca zobowiązany jest przedstawić Zamawiającemu najpóźniej w terminie 7 dni od dnia przekazania Wykonawcy informacji dotyczącej pozyskania finansowania komplet dokumentów ubezpieczeniowych, z których wynika pełna treść warunków ubezpieczenia. Przez komplet dokumentów ubezpieczeniowych rozumie się: polisę ubezpieczeniową (lub inny dokument wystawiony przez ubezpieczyciela potwierdzający zawarcie umowy ubezpieczenia) wraz z załącznikami, klauzulami, aneksami i ogólnymi warunkami umowy oraz potwierdzenie zapłaty składki ubezpieczeniowej.  </w:t>
      </w:r>
    </w:p>
    <w:p w14:paraId="63B1C2DB" w14:textId="21A5AF9B" w:rsidR="00665429" w:rsidRPr="00257335" w:rsidRDefault="00665429" w:rsidP="009E02EB">
      <w:pPr>
        <w:pStyle w:val="redniecieniowanie1akcent11"/>
        <w:numPr>
          <w:ilvl w:val="3"/>
          <w:numId w:val="44"/>
        </w:numPr>
        <w:ind w:left="426"/>
        <w:rPr>
          <w:rFonts w:ascii="Aptos Display" w:hAnsi="Aptos Display" w:cs="Arial"/>
          <w:szCs w:val="24"/>
        </w:rPr>
      </w:pPr>
      <w:r w:rsidRPr="00257335">
        <w:rPr>
          <w:rFonts w:ascii="Aptos Display" w:hAnsi="Aptos Display" w:cs="Arial"/>
          <w:szCs w:val="24"/>
        </w:rPr>
        <w:t xml:space="preserve">Wykonawca zobowiązany jest do utrzymania ciągłości zawartej umowy ubezpieczenia przez cały okres wykonywania umowy na warunkach określonych w SWZ, w tym do zapłacenia wszystkich należnych składek. Na każde wezwanie Zamawiającego Wykonawca zobowiązany jest przedłożyć dowody dotrzymania warunków ubezpieczenia, w tym dowody opłacenia składek. </w:t>
      </w:r>
    </w:p>
    <w:p w14:paraId="358D343C" w14:textId="77777777" w:rsidR="00665429" w:rsidRPr="00257335" w:rsidRDefault="00665429" w:rsidP="009E02EB">
      <w:pPr>
        <w:pStyle w:val="redniecieniowanie1akcent11"/>
        <w:numPr>
          <w:ilvl w:val="3"/>
          <w:numId w:val="44"/>
        </w:numPr>
        <w:ind w:left="426"/>
        <w:rPr>
          <w:rFonts w:ascii="Aptos Display" w:hAnsi="Aptos Display" w:cs="Arial"/>
          <w:szCs w:val="24"/>
        </w:rPr>
      </w:pPr>
      <w:r w:rsidRPr="00257335">
        <w:rPr>
          <w:rFonts w:ascii="Aptos Display" w:hAnsi="Aptos Display" w:cs="Arial"/>
          <w:szCs w:val="24"/>
        </w:rPr>
        <w:lastRenderedPageBreak/>
        <w:t>Zamawiający zastrzega sobie prawo weryfikacji zapisów w polisie ubezpieczeniowej przed dokonaniem jej zawarcia. W tym celu Wykonawca przedłoży Zamawiającemu do akceptacji projekt polisy ubezpieczeniowej lub obowiązującą go polisę ubezpieczeniową.</w:t>
      </w:r>
    </w:p>
    <w:p w14:paraId="0519B220" w14:textId="77777777" w:rsidR="00665429" w:rsidRPr="00257335" w:rsidRDefault="00665429" w:rsidP="009E02EB">
      <w:pPr>
        <w:pStyle w:val="redniecieniowanie1akcent11"/>
        <w:numPr>
          <w:ilvl w:val="3"/>
          <w:numId w:val="44"/>
        </w:numPr>
        <w:ind w:left="426" w:hanging="426"/>
        <w:rPr>
          <w:rFonts w:ascii="Aptos Display" w:hAnsi="Aptos Display" w:cs="Arial"/>
          <w:szCs w:val="24"/>
        </w:rPr>
      </w:pPr>
      <w:r w:rsidRPr="00257335">
        <w:rPr>
          <w:rFonts w:ascii="Aptos Display" w:hAnsi="Aptos Display" w:cs="Arial"/>
          <w:szCs w:val="24"/>
        </w:rPr>
        <w:t>W przypadku wydłużenia okresu trwania umowy Wykonawca zobowiązany będzie do wydłużenia okresu trwania polisy, na warunkach wskazanych w niniejszym paragrafie.</w:t>
      </w:r>
    </w:p>
    <w:p w14:paraId="14D41A5F" w14:textId="77777777" w:rsidR="00257335" w:rsidRPr="00257335" w:rsidRDefault="00257335" w:rsidP="006B015F">
      <w:pPr>
        <w:pStyle w:val="redniecieniowanie1akcent11"/>
        <w:jc w:val="center"/>
        <w:rPr>
          <w:rFonts w:ascii="Aptos Display" w:hAnsi="Aptos Display" w:cs="Arial"/>
          <w:b/>
          <w:bCs/>
          <w:szCs w:val="24"/>
        </w:rPr>
      </w:pPr>
    </w:p>
    <w:p w14:paraId="4F3EAEBD" w14:textId="46285866" w:rsidR="00665429" w:rsidRPr="00257335" w:rsidRDefault="00733ACD" w:rsidP="006B015F">
      <w:pPr>
        <w:pStyle w:val="redniecieniowanie1akcent11"/>
        <w:jc w:val="center"/>
        <w:rPr>
          <w:rFonts w:ascii="Aptos Display" w:hAnsi="Aptos Display" w:cs="Arial"/>
          <w:b/>
          <w:szCs w:val="24"/>
        </w:rPr>
      </w:pPr>
      <w:r w:rsidRPr="00257335">
        <w:rPr>
          <w:rFonts w:ascii="Aptos Display" w:hAnsi="Aptos Display" w:cs="Arial"/>
          <w:szCs w:val="24"/>
        </w:rPr>
        <w:t>§ 16</w:t>
      </w:r>
      <w:r w:rsidR="00FD66A4" w:rsidRPr="00257335">
        <w:rPr>
          <w:rFonts w:ascii="Aptos Display" w:hAnsi="Aptos Display" w:cs="Arial"/>
          <w:b/>
          <w:bCs/>
          <w:szCs w:val="24"/>
        </w:rPr>
        <w:t xml:space="preserve"> </w:t>
      </w:r>
      <w:r w:rsidR="00FD66A4" w:rsidRPr="00257335">
        <w:rPr>
          <w:rFonts w:ascii="Aptos Display" w:hAnsi="Aptos Display" w:cs="Arial"/>
          <w:b/>
          <w:szCs w:val="24"/>
        </w:rPr>
        <w:t>Gwarancja i rękojmia</w:t>
      </w:r>
    </w:p>
    <w:p w14:paraId="13758E77" w14:textId="77777777" w:rsidR="00D112D8" w:rsidRPr="00257335" w:rsidRDefault="00D112D8" w:rsidP="006B015F">
      <w:pPr>
        <w:pStyle w:val="redniecieniowanie1akcent11"/>
        <w:jc w:val="center"/>
        <w:rPr>
          <w:rFonts w:ascii="Aptos Display" w:hAnsi="Aptos Display" w:cs="Arial"/>
          <w:b/>
          <w:szCs w:val="24"/>
        </w:rPr>
      </w:pPr>
    </w:p>
    <w:p w14:paraId="68EA3BE8" w14:textId="0DA015AD" w:rsidR="00665429" w:rsidRPr="00257335" w:rsidRDefault="00665429" w:rsidP="009E02EB">
      <w:pPr>
        <w:pStyle w:val="redniecieniowanie1akcent11"/>
        <w:numPr>
          <w:ilvl w:val="2"/>
          <w:numId w:val="45"/>
        </w:numPr>
        <w:ind w:left="425" w:hanging="425"/>
        <w:rPr>
          <w:rFonts w:ascii="Aptos Display" w:hAnsi="Aptos Display" w:cs="Arial"/>
          <w:szCs w:val="24"/>
        </w:rPr>
      </w:pPr>
      <w:r w:rsidRPr="00257335">
        <w:rPr>
          <w:rFonts w:ascii="Aptos Display" w:hAnsi="Aptos Display" w:cs="Arial"/>
          <w:szCs w:val="24"/>
        </w:rPr>
        <w:t xml:space="preserve">Wykonawca jest odpowiedzialny wobec Zamawiającego z tytułu rękojmi za wszelkie nieprawidłowości i wady w wykonaniu przedmiotu Umowy na zasadach określonych w Kodeksie cywilnym na okres </w:t>
      </w:r>
      <w:r w:rsidR="00522C67">
        <w:rPr>
          <w:rFonts w:ascii="Aptos Display" w:hAnsi="Aptos Display" w:cs="Arial"/>
          <w:szCs w:val="24"/>
        </w:rPr>
        <w:t>24</w:t>
      </w:r>
      <w:r w:rsidRPr="00257335">
        <w:rPr>
          <w:rFonts w:ascii="Aptos Display" w:hAnsi="Aptos Display" w:cs="Arial"/>
          <w:szCs w:val="24"/>
        </w:rPr>
        <w:t xml:space="preserve"> miesięcy od dnia podpisania protokołu odbioru Raportu końcowego IK.</w:t>
      </w:r>
    </w:p>
    <w:p w14:paraId="00506FA7" w14:textId="77777777" w:rsidR="00733ACD" w:rsidRPr="00257335" w:rsidRDefault="00733ACD" w:rsidP="006B015F">
      <w:pPr>
        <w:pStyle w:val="Nagwek1"/>
        <w:spacing w:before="0" w:after="0"/>
        <w:rPr>
          <w:rFonts w:ascii="Aptos Display" w:hAnsi="Aptos Display" w:cs="Arial"/>
          <w:sz w:val="24"/>
          <w:szCs w:val="24"/>
        </w:rPr>
      </w:pPr>
    </w:p>
    <w:p w14:paraId="2301DDAF" w14:textId="0B9CD147" w:rsidR="00733ACD" w:rsidRPr="00257335" w:rsidRDefault="00733ACD" w:rsidP="00D112D8">
      <w:pPr>
        <w:pStyle w:val="Nagwek1"/>
        <w:spacing w:before="0" w:after="0"/>
        <w:jc w:val="center"/>
        <w:rPr>
          <w:rFonts w:ascii="Aptos Display" w:hAnsi="Aptos Display" w:cs="Arial"/>
          <w:b w:val="0"/>
          <w:sz w:val="24"/>
          <w:szCs w:val="24"/>
        </w:rPr>
      </w:pPr>
      <w:r w:rsidRPr="00257335">
        <w:rPr>
          <w:rFonts w:ascii="Aptos Display" w:hAnsi="Aptos Display" w:cs="Arial"/>
          <w:sz w:val="24"/>
          <w:szCs w:val="24"/>
        </w:rPr>
        <w:t>§ 17</w:t>
      </w:r>
      <w:r w:rsidR="00D112D8" w:rsidRPr="00257335">
        <w:rPr>
          <w:rFonts w:ascii="Aptos Display" w:hAnsi="Aptos Display" w:cs="Arial"/>
          <w:sz w:val="24"/>
          <w:szCs w:val="24"/>
        </w:rPr>
        <w:t xml:space="preserve"> </w:t>
      </w:r>
      <w:r w:rsidR="00D112D8" w:rsidRPr="00257335">
        <w:rPr>
          <w:rFonts w:ascii="Aptos Display" w:hAnsi="Aptos Display" w:cs="Arial"/>
          <w:bCs w:val="0"/>
          <w:sz w:val="24"/>
          <w:szCs w:val="24"/>
        </w:rPr>
        <w:t>Klauzula Salwatoryjna</w:t>
      </w:r>
    </w:p>
    <w:p w14:paraId="60B96857" w14:textId="77777777" w:rsidR="00C84460" w:rsidRPr="00257335" w:rsidRDefault="00C84460" w:rsidP="006B015F">
      <w:pPr>
        <w:widowControl w:val="0"/>
        <w:jc w:val="center"/>
        <w:rPr>
          <w:rFonts w:ascii="Aptos Display" w:hAnsi="Aptos Display" w:cs="Arial"/>
          <w:b/>
        </w:rPr>
      </w:pPr>
    </w:p>
    <w:p w14:paraId="0178C5F2" w14:textId="77777777" w:rsidR="00733ACD" w:rsidRPr="00257335" w:rsidRDefault="00733ACD" w:rsidP="009E02EB">
      <w:pPr>
        <w:numPr>
          <w:ilvl w:val="0"/>
          <w:numId w:val="48"/>
        </w:numPr>
        <w:tabs>
          <w:tab w:val="clear" w:pos="1065"/>
          <w:tab w:val="num" w:pos="360"/>
        </w:tabs>
        <w:ind w:left="360" w:hanging="360"/>
        <w:jc w:val="both"/>
        <w:rPr>
          <w:rFonts w:ascii="Aptos Display" w:hAnsi="Aptos Display" w:cs="Arial"/>
        </w:rPr>
      </w:pPr>
      <w:r w:rsidRPr="00257335">
        <w:rPr>
          <w:rFonts w:ascii="Aptos Display" w:hAnsi="Aptos Display" w:cs="Arial"/>
        </w:rPr>
        <w:t>W razie, gdyby którekolwiek z postanowień niniejszej Umowy było lub miało stać się nieważne, ważność całej umowy pozostaje przez to w pozostałej części nienaruszona.</w:t>
      </w:r>
    </w:p>
    <w:p w14:paraId="114E9608" w14:textId="77777777" w:rsidR="00733ACD" w:rsidRPr="00257335" w:rsidRDefault="00733ACD" w:rsidP="009E02EB">
      <w:pPr>
        <w:numPr>
          <w:ilvl w:val="0"/>
          <w:numId w:val="48"/>
        </w:numPr>
        <w:tabs>
          <w:tab w:val="clear" w:pos="1065"/>
          <w:tab w:val="num" w:pos="360"/>
        </w:tabs>
        <w:ind w:left="360" w:hanging="360"/>
        <w:jc w:val="both"/>
        <w:rPr>
          <w:rFonts w:ascii="Aptos Display" w:hAnsi="Aptos Display" w:cs="Arial"/>
        </w:rPr>
      </w:pPr>
      <w:r w:rsidRPr="00257335">
        <w:rPr>
          <w:rFonts w:ascii="Aptos Display" w:hAnsi="Aptos Display" w:cs="Arial"/>
        </w:rPr>
        <w:t>W takim przypadku Strony umowy zastąpią nieważne postanowienie innym, niepodważalnym prawnie postanowieniem, które możliwie najwierniej oddaje zamierzony cel gospodarczy nieważnego postanowienia. Odpowiednio dotyczy to także ewentualnych luk w umowie. W przypadku braku dojścia do porozumienia, w miejsce nieważnych postanowień obowiązują odpowiednie przepisy prawa polskiego.</w:t>
      </w:r>
    </w:p>
    <w:p w14:paraId="6AB06E68" w14:textId="77777777" w:rsidR="00257335" w:rsidRPr="00257335" w:rsidRDefault="00257335" w:rsidP="00257335">
      <w:pPr>
        <w:ind w:left="360"/>
        <w:jc w:val="both"/>
        <w:rPr>
          <w:rFonts w:ascii="Aptos Display" w:hAnsi="Aptos Display" w:cs="Arial"/>
        </w:rPr>
      </w:pPr>
    </w:p>
    <w:p w14:paraId="0EDE5E78" w14:textId="5D753B04" w:rsidR="00733ACD" w:rsidRPr="00257335" w:rsidRDefault="00733ACD" w:rsidP="006B015F">
      <w:pPr>
        <w:pStyle w:val="redniecieniowanie1akcent11"/>
        <w:jc w:val="center"/>
        <w:rPr>
          <w:rFonts w:ascii="Aptos Display" w:hAnsi="Aptos Display" w:cs="Arial"/>
          <w:b/>
          <w:szCs w:val="24"/>
        </w:rPr>
      </w:pPr>
      <w:r w:rsidRPr="00257335">
        <w:rPr>
          <w:rFonts w:ascii="Aptos Display" w:hAnsi="Aptos Display" w:cs="Arial"/>
          <w:b/>
          <w:szCs w:val="24"/>
        </w:rPr>
        <w:t>§ 18</w:t>
      </w:r>
      <w:r w:rsidR="00D112D8" w:rsidRPr="00257335">
        <w:rPr>
          <w:rFonts w:ascii="Aptos Display" w:hAnsi="Aptos Display" w:cs="Arial"/>
          <w:b/>
          <w:szCs w:val="24"/>
        </w:rPr>
        <w:t xml:space="preserve"> Przeniesienie majątkowych praw autorskich</w:t>
      </w:r>
    </w:p>
    <w:p w14:paraId="5627D6CB" w14:textId="77777777" w:rsidR="00C84460" w:rsidRPr="00257335" w:rsidRDefault="00C84460" w:rsidP="006B015F">
      <w:pPr>
        <w:pStyle w:val="redniecieniowanie1akcent11"/>
        <w:jc w:val="center"/>
        <w:rPr>
          <w:rFonts w:ascii="Aptos Display" w:hAnsi="Aptos Display" w:cs="Arial"/>
          <w:b/>
          <w:szCs w:val="24"/>
        </w:rPr>
      </w:pPr>
    </w:p>
    <w:p w14:paraId="7BAA469A" w14:textId="59924CD8"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Wykonawca przenosi na Zamawiającego, z chwilą zapłaty wynagrodzenia określonego w § 3 ust. 1 umowy, autorskie prawa majątkowe do wszelkich utworów, powstałych w wyniku wykonywania niniejszej Umowy na wszystkich polach eksploatacji, znanych w dniu przeniesienia, a w szczególności na następujących polach eksploatacji: utrwalania i zwielokrotniania utworu dowolną techniką, w tym techniką drukarską, reprograficzną, zapisu magnetycznego oraz techniką cyfrową; publicznego wyświetlenia oraz odtworzenia, a także publicznego udostępniania projektów w taki sposób, aby każdy mógł mieć do nich dostęp w miejscu i w czasie przez siebie wybranym; wprowadzania do obrotu; wprowadzania do pamięci komputera; wykorzystywania utworu dla celów reklamowych.</w:t>
      </w:r>
    </w:p>
    <w:p w14:paraId="4E637FB6" w14:textId="77777777"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 zakresie określonym w ust. 1 Inżynier przenosi na Zamawiającego prawo zezwalania na korzystanie z autorskich praw zależnych.</w:t>
      </w:r>
    </w:p>
    <w:p w14:paraId="5A2751A4" w14:textId="0D886D31"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 xml:space="preserve">Wynagrodzenie Wykonawcy określone § 3 ust. 1 niniejszej Umowy obejmuje również wynagrodzenie za przeniesienie autorskich praw majątkowych na wszystkich opisanych powyżej polach eksploatacji oraz wynagrodzenie za prawo zezwalania na korzystanie </w:t>
      </w:r>
      <w:r w:rsidR="00257335" w:rsidRPr="00257335">
        <w:rPr>
          <w:rFonts w:ascii="Aptos Display" w:hAnsi="Aptos Display" w:cs="Arial"/>
          <w:szCs w:val="24"/>
        </w:rPr>
        <w:br/>
      </w:r>
      <w:r w:rsidRPr="00257335">
        <w:rPr>
          <w:rFonts w:ascii="Aptos Display" w:hAnsi="Aptos Display" w:cs="Arial"/>
          <w:szCs w:val="24"/>
        </w:rPr>
        <w:t>z autorskich praw zależnych.</w:t>
      </w:r>
    </w:p>
    <w:p w14:paraId="3173E954" w14:textId="77777777" w:rsidR="00733ACD" w:rsidRPr="00257335" w:rsidRDefault="00733ACD"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Wypowiedzenie niniejszej Umowy lub odstąpienie od niej przez Zamawiającego nie skutkuje utratą przez niego nabytych autorskich praw majątkowych oraz prawa zezwalającego na korzystanie z autorskich praw zależnych w zakresie uregulowanym powyżej w ust. 1-3.</w:t>
      </w:r>
    </w:p>
    <w:p w14:paraId="78EBFD80" w14:textId="1587DEC2" w:rsidR="006449FA" w:rsidRPr="00257335" w:rsidRDefault="006449FA" w:rsidP="009E02EB">
      <w:pPr>
        <w:pStyle w:val="redniecieniowanie1akcent11"/>
        <w:numPr>
          <w:ilvl w:val="0"/>
          <w:numId w:val="47"/>
        </w:numPr>
        <w:ind w:left="426" w:hanging="426"/>
        <w:rPr>
          <w:rFonts w:ascii="Aptos Display" w:hAnsi="Aptos Display" w:cs="Arial"/>
          <w:szCs w:val="24"/>
        </w:rPr>
      </w:pPr>
      <w:r w:rsidRPr="00257335">
        <w:rPr>
          <w:rFonts w:ascii="Aptos Display" w:hAnsi="Aptos Display" w:cs="Arial"/>
          <w:szCs w:val="24"/>
        </w:rPr>
        <w:t xml:space="preserve">W celu uniknięcia wątpliwości, prawa autorskie do poszczególnych opracowań przechodzą na Zamawiającego w momencie wypłaty poszczególnych części </w:t>
      </w:r>
      <w:r w:rsidRPr="00257335">
        <w:rPr>
          <w:rFonts w:ascii="Aptos Display" w:hAnsi="Aptos Display" w:cs="Arial"/>
          <w:szCs w:val="24"/>
        </w:rPr>
        <w:lastRenderedPageBreak/>
        <w:t xml:space="preserve">wynagrodzenia, zgodnie z zapisami § 3. </w:t>
      </w:r>
    </w:p>
    <w:p w14:paraId="779D5A20" w14:textId="4497B34B" w:rsidR="00733ACD" w:rsidRPr="00257335" w:rsidRDefault="00733ACD" w:rsidP="00D112D8">
      <w:pPr>
        <w:rPr>
          <w:rFonts w:ascii="Aptos Display" w:hAnsi="Aptos Display" w:cs="Arial"/>
          <w:b/>
          <w:iCs/>
        </w:rPr>
      </w:pPr>
    </w:p>
    <w:p w14:paraId="6A97700A" w14:textId="4E15CC13" w:rsidR="00733ACD" w:rsidRPr="00257335" w:rsidRDefault="00733ACD" w:rsidP="006B015F">
      <w:pPr>
        <w:tabs>
          <w:tab w:val="left" w:pos="1080"/>
        </w:tabs>
        <w:ind w:right="72"/>
        <w:jc w:val="center"/>
        <w:rPr>
          <w:rFonts w:ascii="Aptos Display" w:hAnsi="Aptos Display" w:cs="Arial"/>
          <w:b/>
          <w:bCs/>
        </w:rPr>
      </w:pPr>
      <w:r w:rsidRPr="00257335">
        <w:rPr>
          <w:rFonts w:ascii="Aptos Display" w:hAnsi="Aptos Display" w:cs="Arial"/>
          <w:b/>
          <w:bCs/>
        </w:rPr>
        <w:t>§ 1</w:t>
      </w:r>
      <w:r w:rsidR="007430A2" w:rsidRPr="00257335">
        <w:rPr>
          <w:rFonts w:ascii="Aptos Display" w:hAnsi="Aptos Display" w:cs="Arial"/>
          <w:b/>
          <w:bCs/>
        </w:rPr>
        <w:t>9</w:t>
      </w:r>
      <w:r w:rsidR="00D112D8" w:rsidRPr="00257335">
        <w:rPr>
          <w:rFonts w:ascii="Aptos Display" w:hAnsi="Aptos Display" w:cs="Arial"/>
          <w:b/>
          <w:bCs/>
        </w:rPr>
        <w:t xml:space="preserve"> Dokumenty</w:t>
      </w:r>
    </w:p>
    <w:p w14:paraId="7DDF29C4" w14:textId="77777777" w:rsidR="00D112D8" w:rsidRPr="00257335" w:rsidRDefault="00D112D8" w:rsidP="006B015F">
      <w:pPr>
        <w:tabs>
          <w:tab w:val="left" w:pos="1080"/>
        </w:tabs>
        <w:ind w:right="72"/>
        <w:jc w:val="center"/>
        <w:rPr>
          <w:rFonts w:ascii="Aptos Display" w:hAnsi="Aptos Display" w:cs="Arial"/>
          <w:bCs/>
        </w:rPr>
      </w:pPr>
    </w:p>
    <w:p w14:paraId="4EB2178F" w14:textId="77777777" w:rsidR="00733ACD" w:rsidRPr="00257335" w:rsidRDefault="00733ACD" w:rsidP="009E02EB">
      <w:pPr>
        <w:numPr>
          <w:ilvl w:val="0"/>
          <w:numId w:val="46"/>
        </w:numPr>
        <w:ind w:right="72"/>
        <w:jc w:val="both"/>
        <w:rPr>
          <w:rFonts w:ascii="Aptos Display" w:hAnsi="Aptos Display" w:cs="Arial"/>
        </w:rPr>
      </w:pPr>
      <w:r w:rsidRPr="00257335">
        <w:rPr>
          <w:rFonts w:ascii="Aptos Display" w:hAnsi="Aptos Display" w:cs="Arial"/>
        </w:rPr>
        <w:t>Zamawiający dostarczy Wykonawcy wszelkie znajdujące się w jego posiadaniu informacje i/lub dokumenty, jakie mogą być niezbędne do prawidłowego wykonania przedmiotu Umowy. Wykonawca zwróci przekazane dokumenty Zamawiającemu przed upływem terminu wykonania Umowy.</w:t>
      </w:r>
    </w:p>
    <w:p w14:paraId="213EA051" w14:textId="77777777" w:rsidR="00733ACD" w:rsidRPr="00257335" w:rsidRDefault="00733ACD" w:rsidP="009E02EB">
      <w:pPr>
        <w:numPr>
          <w:ilvl w:val="0"/>
          <w:numId w:val="46"/>
        </w:numPr>
        <w:jc w:val="both"/>
        <w:rPr>
          <w:rFonts w:ascii="Aptos Display" w:hAnsi="Aptos Display" w:cs="Arial"/>
        </w:rPr>
      </w:pPr>
      <w:r w:rsidRPr="00257335">
        <w:rPr>
          <w:rFonts w:ascii="Aptos Display" w:hAnsi="Aptos Display" w:cs="Arial"/>
        </w:rPr>
        <w:t>Na każde żądanie Zamawiającego Wykonawca zobowiązany jest udostępnić lub wydać Zamawiającemu wszelkie dokumenty związane z wykonywaniem Umowy. Wykonawca zezwoli zarówno w czasie obowiązywania Umowy, jak i po jej wykonaniu - osobie upoważnionej przez Zamawiającego skontrolować lub zbadać dokumentację dotyczącą sposobu wykonywania Umowy oraz sporządzić z niej kopie.</w:t>
      </w:r>
    </w:p>
    <w:p w14:paraId="7A991552" w14:textId="77777777"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spacing w:val="1"/>
          <w:w w:val="102"/>
        </w:rPr>
        <w:t>Wykonawca nie będzie wykorzystywać, ze szkodą dla Zamawiającego, żadnych przekazanych mu informacji oraz wyników opracowań, prób i badań przeprowadzonych w trakcie i w celu wykonania Umowy.</w:t>
      </w:r>
    </w:p>
    <w:p w14:paraId="5DD3D915" w14:textId="45D1A95F"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spacing w:val="1"/>
          <w:w w:val="102"/>
        </w:rPr>
        <w:t xml:space="preserve">Na Wykonawcy spoczywa obowiązek należytego zabezpieczenia dokumentów </w:t>
      </w:r>
      <w:r w:rsidR="00257335" w:rsidRPr="00257335">
        <w:rPr>
          <w:rFonts w:ascii="Aptos Display" w:hAnsi="Aptos Display" w:cs="Arial"/>
          <w:spacing w:val="1"/>
          <w:w w:val="102"/>
        </w:rPr>
        <w:br/>
      </w:r>
      <w:r w:rsidRPr="00257335">
        <w:rPr>
          <w:rFonts w:ascii="Aptos Display" w:hAnsi="Aptos Display" w:cs="Arial"/>
          <w:spacing w:val="1"/>
          <w:w w:val="102"/>
        </w:rPr>
        <w:t>i informacji przed dostępem osób nieuprawnionych pod rygorem odszkodowania dla Zamawiającego od wysokości faktycznie poniesionej szkody.</w:t>
      </w:r>
    </w:p>
    <w:p w14:paraId="5BB66AE3" w14:textId="7EDFAEC5" w:rsidR="00733ACD" w:rsidRPr="00257335" w:rsidRDefault="00733ACD" w:rsidP="009E02EB">
      <w:pPr>
        <w:numPr>
          <w:ilvl w:val="0"/>
          <w:numId w:val="46"/>
        </w:numPr>
        <w:jc w:val="both"/>
        <w:rPr>
          <w:rFonts w:ascii="Aptos Display" w:hAnsi="Aptos Display" w:cs="Arial"/>
          <w:spacing w:val="1"/>
          <w:w w:val="102"/>
        </w:rPr>
      </w:pPr>
      <w:r w:rsidRPr="00257335">
        <w:rPr>
          <w:rFonts w:ascii="Aptos Display" w:hAnsi="Aptos Display" w:cs="Arial"/>
        </w:rPr>
        <w:t xml:space="preserve">Wszelkie dokumenty i informacje otrzymane przez Wykonawcę od Zamawiającego nie będą publikowane lub ujawniane bez uprzedniej pisemnej zgody Zamawiającego, za wyjątkiem przypadków, gdy będzie to konieczne w celu prawidłowego wykonania Umowy. </w:t>
      </w:r>
    </w:p>
    <w:p w14:paraId="38F24F71" w14:textId="77777777" w:rsidR="00733ACD" w:rsidRPr="00257335" w:rsidRDefault="00733ACD" w:rsidP="006B015F">
      <w:pPr>
        <w:pStyle w:val="Nagwek1"/>
        <w:spacing w:before="0" w:after="0"/>
        <w:jc w:val="center"/>
        <w:rPr>
          <w:rFonts w:ascii="Aptos Display" w:hAnsi="Aptos Display" w:cs="Arial"/>
          <w:sz w:val="24"/>
          <w:szCs w:val="24"/>
        </w:rPr>
      </w:pPr>
    </w:p>
    <w:p w14:paraId="3CB748C1" w14:textId="7E17DFCE"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7430A2" w:rsidRPr="00257335">
        <w:rPr>
          <w:rFonts w:ascii="Aptos Display" w:hAnsi="Aptos Display" w:cs="Arial"/>
          <w:sz w:val="24"/>
          <w:szCs w:val="24"/>
        </w:rPr>
        <w:t>20</w:t>
      </w:r>
      <w:r w:rsidRPr="00257335">
        <w:rPr>
          <w:rFonts w:ascii="Aptos Display" w:hAnsi="Aptos Display" w:cs="Arial"/>
          <w:sz w:val="24"/>
          <w:szCs w:val="24"/>
        </w:rPr>
        <w:t xml:space="preserve"> Postanowienia końcowe</w:t>
      </w:r>
    </w:p>
    <w:p w14:paraId="7860E3B5" w14:textId="77777777" w:rsidR="00D112D8" w:rsidRPr="00257335" w:rsidRDefault="00D112D8" w:rsidP="00D112D8">
      <w:pPr>
        <w:rPr>
          <w:rFonts w:ascii="Aptos Display" w:hAnsi="Aptos Display"/>
          <w:lang w:eastAsia="en-US"/>
        </w:rPr>
      </w:pPr>
    </w:p>
    <w:p w14:paraId="5E6EED20" w14:textId="66D22D67" w:rsidR="005B383D" w:rsidRPr="00257335" w:rsidRDefault="005B383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rPr>
        <w:t>Wszelkie zmiany treści umowy mogą być dokonywane pod rygorem nieważności wyłącznie w formie pis</w:t>
      </w:r>
      <w:r w:rsidR="004E1253" w:rsidRPr="00257335">
        <w:rPr>
          <w:rFonts w:ascii="Aptos Display" w:hAnsi="Aptos Display" w:cs="Arial"/>
        </w:rPr>
        <w:t>emnego aneksu.</w:t>
      </w:r>
    </w:p>
    <w:p w14:paraId="608BDCBC" w14:textId="77777777" w:rsidR="005B383D" w:rsidRPr="00257335" w:rsidRDefault="005B383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rPr>
        <w:t xml:space="preserve">W przypadku zmiany adresu Strony, Strona ta zobowiązana jest do poinformowania drugiej o fakcie wystąpienia takiej zmiany. W przypadku </w:t>
      </w:r>
      <w:r w:rsidR="00C83C1D" w:rsidRPr="00257335">
        <w:rPr>
          <w:rFonts w:ascii="Aptos Display" w:hAnsi="Aptos Display" w:cs="Arial"/>
        </w:rPr>
        <w:t>niewykonania</w:t>
      </w:r>
      <w:r w:rsidRPr="00257335">
        <w:rPr>
          <w:rFonts w:ascii="Aptos Display" w:hAnsi="Aptos Display" w:cs="Arial"/>
        </w:rPr>
        <w:t xml:space="preserve"> tego obowiązku Strona, która nie przekazała powyższej informacji, ponosi wszelkie tego konsekwencje, w tym zwłaszcza uznanie za skuteczne doręczenie wszelkich przesyłek skierowanych pod poprzedni adres.</w:t>
      </w:r>
    </w:p>
    <w:p w14:paraId="709FF8A7" w14:textId="5D602BE1" w:rsidR="0003767D" w:rsidRPr="00257335" w:rsidRDefault="0003767D" w:rsidP="009E02EB">
      <w:pPr>
        <w:pStyle w:val="Tekstpodstawowyzwciciem2"/>
        <w:numPr>
          <w:ilvl w:val="3"/>
          <w:numId w:val="7"/>
        </w:numPr>
        <w:tabs>
          <w:tab w:val="num" w:pos="360"/>
        </w:tabs>
        <w:overflowPunct w:val="0"/>
        <w:autoSpaceDE w:val="0"/>
        <w:autoSpaceDN w:val="0"/>
        <w:adjustRightInd w:val="0"/>
        <w:spacing w:after="0"/>
        <w:ind w:left="357" w:hanging="357"/>
        <w:jc w:val="both"/>
        <w:rPr>
          <w:rFonts w:ascii="Aptos Display" w:hAnsi="Aptos Display" w:cs="Arial"/>
        </w:rPr>
      </w:pPr>
      <w:r w:rsidRPr="00257335">
        <w:rPr>
          <w:rFonts w:ascii="Aptos Display" w:hAnsi="Aptos Display" w:cs="Arial"/>
          <w:lang w:eastAsia="en-US"/>
        </w:rPr>
        <w:t>Ewentualne spory w relacjach z Wykonawcą o roszczenia cywilnoprawne w sprawach, w których zawarcie ugody jest dopuszczalne, zosta</w:t>
      </w:r>
      <w:r w:rsidR="003E3653" w:rsidRPr="00257335">
        <w:rPr>
          <w:rFonts w:ascii="Aptos Display" w:hAnsi="Aptos Display" w:cs="Arial"/>
          <w:lang w:eastAsia="en-US"/>
        </w:rPr>
        <w:t xml:space="preserve">ną poddane </w:t>
      </w:r>
      <w:r w:rsidRPr="00257335">
        <w:rPr>
          <w:rFonts w:ascii="Aptos Display" w:hAnsi="Aptos Display" w:cs="Arial"/>
          <w:lang w:eastAsia="en-US"/>
        </w:rPr>
        <w:t>mediacjom lub innemu polubownemu rozwiązaniu sporu przed Sądem Polubownym przy Prokuratorii Generalnej Rzeczypospolitej Polskiej, wybranym mediatorem albo osobą prowadzącą inne polubowne rozwiązanie sporu.</w:t>
      </w:r>
    </w:p>
    <w:p w14:paraId="44130F23" w14:textId="77777777" w:rsidR="00CF6925" w:rsidRPr="00257335" w:rsidRDefault="00CF6925" w:rsidP="009E02EB">
      <w:pPr>
        <w:pStyle w:val="Akapitzlist3"/>
        <w:numPr>
          <w:ilvl w:val="3"/>
          <w:numId w:val="7"/>
        </w:numPr>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Bez uprzedniej zgody Zamawiającego wyrażonej w formie pisemnie lub elektronicznej, Wykonawca nie może dokonać cesji lub innych czynności rozporządzających lub zobowiązujących, których przedmiotem są prawa lub zobowiązania określone umową lub wynikające z niniejszej umowy.</w:t>
      </w:r>
    </w:p>
    <w:p w14:paraId="2A387DEB" w14:textId="77777777" w:rsidR="005B383D" w:rsidRPr="00257335" w:rsidRDefault="005B383D" w:rsidP="009E02EB">
      <w:pPr>
        <w:pStyle w:val="Akapitzlist3"/>
        <w:numPr>
          <w:ilvl w:val="3"/>
          <w:numId w:val="7"/>
        </w:numPr>
        <w:tabs>
          <w:tab w:val="left" w:pos="360"/>
        </w:tabs>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W sprawach nieuregulowanych umową mają zastosowanie przepisy ustawy P</w:t>
      </w:r>
      <w:r w:rsidR="002324CD" w:rsidRPr="00257335">
        <w:rPr>
          <w:rFonts w:ascii="Aptos Display" w:hAnsi="Aptos Display" w:cs="Arial"/>
          <w:sz w:val="24"/>
          <w:szCs w:val="24"/>
        </w:rPr>
        <w:t>zp</w:t>
      </w:r>
      <w:r w:rsidRPr="00257335">
        <w:rPr>
          <w:rFonts w:ascii="Aptos Display" w:hAnsi="Aptos Display" w:cs="Arial"/>
          <w:sz w:val="24"/>
          <w:szCs w:val="24"/>
        </w:rPr>
        <w:t>, K</w:t>
      </w:r>
      <w:r w:rsidR="00DF6C04" w:rsidRPr="00257335">
        <w:rPr>
          <w:rFonts w:ascii="Aptos Display" w:hAnsi="Aptos Display" w:cs="Arial"/>
          <w:sz w:val="24"/>
          <w:szCs w:val="24"/>
        </w:rPr>
        <w:t>.c.</w:t>
      </w:r>
    </w:p>
    <w:p w14:paraId="54436FCB" w14:textId="77777777" w:rsidR="008C5B06" w:rsidRPr="00257335" w:rsidRDefault="008C5B06" w:rsidP="009E02EB">
      <w:pPr>
        <w:pStyle w:val="Akapitzlist3"/>
        <w:numPr>
          <w:ilvl w:val="3"/>
          <w:numId w:val="7"/>
        </w:numPr>
        <w:tabs>
          <w:tab w:val="left" w:pos="360"/>
        </w:tabs>
        <w:overflowPunct w:val="0"/>
        <w:autoSpaceDE w:val="0"/>
        <w:autoSpaceDN w:val="0"/>
        <w:adjustRightInd w:val="0"/>
        <w:spacing w:after="0" w:line="240" w:lineRule="auto"/>
        <w:ind w:left="357" w:hanging="357"/>
        <w:jc w:val="both"/>
        <w:rPr>
          <w:rFonts w:ascii="Aptos Display" w:hAnsi="Aptos Display" w:cs="Arial"/>
          <w:sz w:val="24"/>
          <w:szCs w:val="24"/>
        </w:rPr>
      </w:pPr>
      <w:r w:rsidRPr="00257335">
        <w:rPr>
          <w:rFonts w:ascii="Aptos Display" w:hAnsi="Aptos Display" w:cs="Arial"/>
          <w:sz w:val="24"/>
          <w:szCs w:val="24"/>
        </w:rPr>
        <w:t>W rozumieniu umowy dni robocze to dni tygodnia od poniedziałku do piątku za wyjątkiem dni ustawowo wolnych od pracy.</w:t>
      </w:r>
    </w:p>
    <w:p w14:paraId="76C341D0" w14:textId="77777777" w:rsidR="001D2817" w:rsidRPr="00257335" w:rsidRDefault="001D2817" w:rsidP="00C01D9A">
      <w:pPr>
        <w:pStyle w:val="Akapitzlist3"/>
        <w:tabs>
          <w:tab w:val="left" w:pos="360"/>
        </w:tabs>
        <w:overflowPunct w:val="0"/>
        <w:autoSpaceDE w:val="0"/>
        <w:autoSpaceDN w:val="0"/>
        <w:adjustRightInd w:val="0"/>
        <w:spacing w:after="0" w:line="240" w:lineRule="auto"/>
        <w:ind w:left="357"/>
        <w:jc w:val="both"/>
        <w:rPr>
          <w:rFonts w:ascii="Aptos Display" w:hAnsi="Aptos Display" w:cs="Arial"/>
          <w:sz w:val="24"/>
          <w:szCs w:val="24"/>
        </w:rPr>
      </w:pPr>
    </w:p>
    <w:p w14:paraId="3DB2ED92" w14:textId="1BAEB2FC" w:rsidR="001D2817" w:rsidRPr="00522C67" w:rsidRDefault="005B383D" w:rsidP="00522C67">
      <w:pPr>
        <w:pStyle w:val="Nagwek1"/>
        <w:spacing w:before="0" w:after="0"/>
        <w:jc w:val="center"/>
        <w:rPr>
          <w:rFonts w:ascii="Aptos Display" w:hAnsi="Aptos Display" w:cs="Arial"/>
          <w:sz w:val="24"/>
          <w:szCs w:val="24"/>
        </w:rPr>
      </w:pPr>
      <w:r w:rsidRPr="00257335">
        <w:rPr>
          <w:rFonts w:ascii="Aptos Display" w:hAnsi="Aptos Display" w:cs="Arial"/>
          <w:sz w:val="24"/>
          <w:szCs w:val="24"/>
        </w:rPr>
        <w:lastRenderedPageBreak/>
        <w:t xml:space="preserve">§ </w:t>
      </w:r>
      <w:r w:rsidR="005F384A" w:rsidRPr="00257335">
        <w:rPr>
          <w:rFonts w:ascii="Aptos Display" w:hAnsi="Aptos Display" w:cs="Arial"/>
          <w:sz w:val="24"/>
          <w:szCs w:val="24"/>
        </w:rPr>
        <w:t>2</w:t>
      </w:r>
      <w:r w:rsidR="001D2817" w:rsidRPr="00257335">
        <w:rPr>
          <w:rFonts w:ascii="Aptos Display" w:hAnsi="Aptos Display" w:cs="Arial"/>
          <w:sz w:val="24"/>
          <w:szCs w:val="24"/>
        </w:rPr>
        <w:t>1</w:t>
      </w:r>
      <w:r w:rsidRPr="00257335">
        <w:rPr>
          <w:rFonts w:ascii="Aptos Display" w:hAnsi="Aptos Display" w:cs="Arial"/>
          <w:sz w:val="24"/>
          <w:szCs w:val="24"/>
        </w:rPr>
        <w:t xml:space="preserve"> Dostęp</w:t>
      </w:r>
      <w:r w:rsidR="00BA041A" w:rsidRPr="00257335">
        <w:rPr>
          <w:rFonts w:ascii="Aptos Display" w:hAnsi="Aptos Display" w:cs="Arial"/>
          <w:sz w:val="24"/>
          <w:szCs w:val="24"/>
        </w:rPr>
        <w:t xml:space="preserve"> do informacji publicznej. RODO</w:t>
      </w:r>
    </w:p>
    <w:p w14:paraId="2C17E079" w14:textId="73ADDDE8" w:rsidR="00A43BBD" w:rsidRPr="00257335" w:rsidRDefault="00A43BBD" w:rsidP="009E02EB">
      <w:pPr>
        <w:pStyle w:val="Akapitzlist"/>
        <w:numPr>
          <w:ilvl w:val="0"/>
          <w:numId w:val="11"/>
        </w:numPr>
        <w:ind w:left="426" w:hanging="426"/>
        <w:jc w:val="both"/>
        <w:rPr>
          <w:rFonts w:ascii="Aptos Display" w:hAnsi="Aptos Display" w:cs="Arial"/>
        </w:rPr>
      </w:pPr>
      <w:r w:rsidRPr="00257335">
        <w:rPr>
          <w:rFonts w:ascii="Aptos Display" w:hAnsi="Aptos Display" w:cs="Arial"/>
        </w:rPr>
        <w:t>Zamawiający informuje, że podane dane osobowe będą przetwarzane wyłącznie w celu podjęcia niezbędnych działań związanych z wykonywaniem niniejszej umowy zgodnie z ustawą o ochronie danych osobowych z dnia 10 maja 2018 r. (Dz. U. z 2018 r.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Odbiorcy przysługuje prawo wglądu do danych i ich poprawiania.</w:t>
      </w:r>
    </w:p>
    <w:p w14:paraId="2B0B4279" w14:textId="77777777" w:rsidR="00A43BBD" w:rsidRPr="00257335" w:rsidRDefault="00A43BBD" w:rsidP="009E02EB">
      <w:pPr>
        <w:pStyle w:val="Akapitzlist"/>
        <w:numPr>
          <w:ilvl w:val="0"/>
          <w:numId w:val="11"/>
        </w:numPr>
        <w:ind w:left="426" w:hanging="426"/>
        <w:jc w:val="both"/>
        <w:rPr>
          <w:rFonts w:ascii="Aptos Display" w:hAnsi="Aptos Display" w:cs="Arial"/>
        </w:rPr>
      </w:pPr>
      <w:r w:rsidRPr="00257335">
        <w:rPr>
          <w:rFonts w:ascii="Aptos Display" w:hAnsi="Aptos Display" w:cs="Arial"/>
        </w:rPr>
        <w:t>Administratorem danych osobowych podlegających ochronie w myśl Ustawy o ochronie danych osobowych z dnia 10 maja 2018 r. (Dz. U. z 2018 r. poz. 1000) jest Burmistrz Miasta i Gminy Syców, ul. Mickiewicza 1, 56-500 Syców.</w:t>
      </w:r>
    </w:p>
    <w:p w14:paraId="72B45E8C" w14:textId="0237E987" w:rsidR="00D112D8" w:rsidRPr="00522C67" w:rsidRDefault="00A43BBD" w:rsidP="00522C67">
      <w:pPr>
        <w:pStyle w:val="Akapitzlist"/>
        <w:numPr>
          <w:ilvl w:val="0"/>
          <w:numId w:val="11"/>
        </w:numPr>
        <w:ind w:left="426" w:hanging="426"/>
        <w:jc w:val="both"/>
        <w:rPr>
          <w:rFonts w:ascii="Aptos Display" w:hAnsi="Aptos Display" w:cs="Arial"/>
        </w:rPr>
      </w:pPr>
      <w:r w:rsidRPr="00257335">
        <w:rPr>
          <w:rFonts w:ascii="Aptos Display" w:hAnsi="Aptos Display" w:cs="Arial"/>
        </w:rPr>
        <w:t>Klauzula informacyjna stanowi załącznik do niniejszej umowy.</w:t>
      </w:r>
    </w:p>
    <w:p w14:paraId="7455E103" w14:textId="77777777" w:rsidR="001D2817" w:rsidRPr="00257335" w:rsidRDefault="001D2817" w:rsidP="001D2817">
      <w:pPr>
        <w:pStyle w:val="Akapitzlist"/>
        <w:ind w:left="426"/>
        <w:jc w:val="both"/>
        <w:rPr>
          <w:rFonts w:ascii="Aptos Display" w:hAnsi="Aptos Display" w:cs="Arial"/>
        </w:rPr>
      </w:pPr>
    </w:p>
    <w:p w14:paraId="64C16D00" w14:textId="1D637A3D" w:rsidR="005B383D" w:rsidRPr="00257335" w:rsidRDefault="005B383D" w:rsidP="006B015F">
      <w:pPr>
        <w:pStyle w:val="Nagwek1"/>
        <w:spacing w:before="0" w:after="0"/>
        <w:jc w:val="center"/>
        <w:rPr>
          <w:rFonts w:ascii="Aptos Display" w:hAnsi="Aptos Display" w:cs="Arial"/>
          <w:sz w:val="24"/>
          <w:szCs w:val="24"/>
        </w:rPr>
      </w:pPr>
      <w:r w:rsidRPr="00257335">
        <w:rPr>
          <w:rFonts w:ascii="Aptos Display" w:hAnsi="Aptos Display" w:cs="Arial"/>
          <w:sz w:val="24"/>
          <w:szCs w:val="24"/>
        </w:rPr>
        <w:t xml:space="preserve">§ </w:t>
      </w:r>
      <w:r w:rsidR="001D2817" w:rsidRPr="00257335">
        <w:rPr>
          <w:rFonts w:ascii="Aptos Display" w:hAnsi="Aptos Display" w:cs="Arial"/>
          <w:sz w:val="24"/>
          <w:szCs w:val="24"/>
        </w:rPr>
        <w:t>22</w:t>
      </w:r>
      <w:r w:rsidR="00FE4902" w:rsidRPr="00257335">
        <w:rPr>
          <w:rFonts w:ascii="Aptos Display" w:hAnsi="Aptos Display" w:cs="Arial"/>
          <w:sz w:val="24"/>
          <w:szCs w:val="24"/>
          <w:lang w:eastAsia="x-none"/>
        </w:rPr>
        <w:t xml:space="preserve"> </w:t>
      </w:r>
      <w:r w:rsidRPr="00257335">
        <w:rPr>
          <w:rFonts w:ascii="Aptos Display" w:hAnsi="Aptos Display" w:cs="Arial"/>
          <w:sz w:val="24"/>
          <w:szCs w:val="24"/>
        </w:rPr>
        <w:t>Załączniki</w:t>
      </w:r>
    </w:p>
    <w:p w14:paraId="179A7F46" w14:textId="77777777" w:rsidR="00D112D8" w:rsidRPr="00257335" w:rsidRDefault="00D112D8" w:rsidP="00D112D8">
      <w:pPr>
        <w:rPr>
          <w:rFonts w:ascii="Aptos Display" w:hAnsi="Aptos Display"/>
          <w:lang w:eastAsia="en-US"/>
        </w:rPr>
      </w:pPr>
    </w:p>
    <w:p w14:paraId="6B7F820C" w14:textId="77777777" w:rsidR="005B383D" w:rsidRPr="00257335" w:rsidRDefault="005B383D" w:rsidP="006B015F">
      <w:pPr>
        <w:jc w:val="both"/>
        <w:rPr>
          <w:rFonts w:ascii="Aptos Display" w:hAnsi="Aptos Display" w:cs="Arial"/>
        </w:rPr>
      </w:pPr>
      <w:r w:rsidRPr="00257335">
        <w:rPr>
          <w:rFonts w:ascii="Aptos Display" w:hAnsi="Aptos Display" w:cs="Arial"/>
        </w:rPr>
        <w:t>Integralną cześć umowy stanowią dokumenty:</w:t>
      </w:r>
    </w:p>
    <w:p w14:paraId="15ACF987" w14:textId="1AA9D9A0" w:rsidR="005B383D" w:rsidRPr="00257335" w:rsidRDefault="005B383D" w:rsidP="009E02EB">
      <w:pPr>
        <w:numPr>
          <w:ilvl w:val="0"/>
          <w:numId w:val="4"/>
        </w:numPr>
        <w:jc w:val="both"/>
        <w:rPr>
          <w:rFonts w:ascii="Aptos Display" w:hAnsi="Aptos Display" w:cs="Arial"/>
        </w:rPr>
      </w:pPr>
      <w:r w:rsidRPr="00257335">
        <w:rPr>
          <w:rFonts w:ascii="Aptos Display" w:hAnsi="Aptos Display" w:cs="Arial"/>
        </w:rPr>
        <w:t>Specyfikacja Warunków Zamówienia wraz z załącznikami</w:t>
      </w:r>
      <w:r w:rsidR="00C279F3" w:rsidRPr="00257335">
        <w:rPr>
          <w:rFonts w:ascii="Aptos Display" w:hAnsi="Aptos Display" w:cs="Arial"/>
        </w:rPr>
        <w:t>,</w:t>
      </w:r>
    </w:p>
    <w:p w14:paraId="27ED6A90" w14:textId="77777777" w:rsidR="005B383D" w:rsidRPr="00257335" w:rsidRDefault="0037259C" w:rsidP="009E02EB">
      <w:pPr>
        <w:numPr>
          <w:ilvl w:val="0"/>
          <w:numId w:val="4"/>
        </w:numPr>
        <w:jc w:val="both"/>
        <w:rPr>
          <w:rFonts w:ascii="Aptos Display" w:hAnsi="Aptos Display" w:cs="Arial"/>
        </w:rPr>
      </w:pPr>
      <w:r w:rsidRPr="00257335">
        <w:rPr>
          <w:rFonts w:ascii="Aptos Display" w:hAnsi="Aptos Display" w:cs="Arial"/>
        </w:rPr>
        <w:t>O</w:t>
      </w:r>
      <w:r w:rsidR="005B383D" w:rsidRPr="00257335">
        <w:rPr>
          <w:rFonts w:ascii="Aptos Display" w:hAnsi="Aptos Display" w:cs="Arial"/>
        </w:rPr>
        <w:t>ferta z załącznikami,</w:t>
      </w:r>
    </w:p>
    <w:p w14:paraId="5A1DEAD5" w14:textId="0F020D37" w:rsidR="005B383D" w:rsidRPr="00257335" w:rsidRDefault="005F384A" w:rsidP="009E02EB">
      <w:pPr>
        <w:numPr>
          <w:ilvl w:val="0"/>
          <w:numId w:val="4"/>
        </w:numPr>
        <w:jc w:val="both"/>
        <w:rPr>
          <w:rFonts w:ascii="Aptos Display" w:hAnsi="Aptos Display" w:cs="Arial"/>
        </w:rPr>
      </w:pPr>
      <w:r w:rsidRPr="00257335">
        <w:rPr>
          <w:rFonts w:ascii="Aptos Display" w:hAnsi="Aptos Display" w:cs="Arial"/>
        </w:rPr>
        <w:t>Harmonogram rzeczowo -finansowy</w:t>
      </w:r>
    </w:p>
    <w:p w14:paraId="48C6C306" w14:textId="77777777" w:rsidR="00A43BBD" w:rsidRPr="00257335" w:rsidRDefault="00A43BBD" w:rsidP="009E02EB">
      <w:pPr>
        <w:numPr>
          <w:ilvl w:val="0"/>
          <w:numId w:val="4"/>
        </w:numPr>
        <w:jc w:val="both"/>
        <w:rPr>
          <w:rFonts w:ascii="Aptos Display" w:hAnsi="Aptos Display" w:cs="Arial"/>
        </w:rPr>
      </w:pPr>
      <w:r w:rsidRPr="00257335">
        <w:rPr>
          <w:rFonts w:ascii="Aptos Display" w:hAnsi="Aptos Display" w:cs="Arial"/>
        </w:rPr>
        <w:t>Klauzula informacyjna RODO</w:t>
      </w:r>
    </w:p>
    <w:p w14:paraId="28295457" w14:textId="498CC693" w:rsidR="005B383D" w:rsidRPr="00257335" w:rsidRDefault="005B383D" w:rsidP="00CE0AB7">
      <w:pPr>
        <w:spacing w:after="360" w:line="276" w:lineRule="auto"/>
        <w:jc w:val="both"/>
        <w:rPr>
          <w:rFonts w:ascii="Aptos Display" w:hAnsi="Aptos Display" w:cs="Arial"/>
        </w:rPr>
      </w:pPr>
    </w:p>
    <w:tbl>
      <w:tblPr>
        <w:tblStyle w:val="Tabela-Siatka"/>
        <w:tblW w:w="0" w:type="auto"/>
        <w:tblLook w:val="04A0" w:firstRow="1" w:lastRow="0" w:firstColumn="1" w:lastColumn="0" w:noHBand="0" w:noVBand="1"/>
      </w:tblPr>
      <w:tblGrid>
        <w:gridCol w:w="4531"/>
        <w:gridCol w:w="4531"/>
      </w:tblGrid>
      <w:tr w:rsidR="00D45789" w:rsidRPr="00257335" w14:paraId="13DFA8FE" w14:textId="77777777" w:rsidTr="00D45789">
        <w:tc>
          <w:tcPr>
            <w:tcW w:w="4531" w:type="dxa"/>
            <w:tcBorders>
              <w:top w:val="nil"/>
              <w:left w:val="nil"/>
              <w:bottom w:val="nil"/>
              <w:right w:val="nil"/>
            </w:tcBorders>
          </w:tcPr>
          <w:p w14:paraId="2B62D150" w14:textId="2D32CE8A" w:rsidR="00D45789" w:rsidRPr="00257335" w:rsidRDefault="00D45789" w:rsidP="00B95673">
            <w:pPr>
              <w:spacing w:line="276" w:lineRule="auto"/>
              <w:jc w:val="center"/>
              <w:rPr>
                <w:rFonts w:ascii="Aptos Display" w:hAnsi="Aptos Display" w:cs="Arial"/>
                <w:b/>
                <w:bCs/>
              </w:rPr>
            </w:pPr>
            <w:r w:rsidRPr="00257335">
              <w:rPr>
                <w:rFonts w:ascii="Aptos Display" w:hAnsi="Aptos Display" w:cs="Arial"/>
                <w:b/>
                <w:bCs/>
              </w:rPr>
              <w:t>ZAMAWIAJĄCY</w:t>
            </w:r>
          </w:p>
        </w:tc>
        <w:tc>
          <w:tcPr>
            <w:tcW w:w="4531" w:type="dxa"/>
            <w:tcBorders>
              <w:top w:val="nil"/>
              <w:left w:val="nil"/>
              <w:bottom w:val="nil"/>
              <w:right w:val="nil"/>
            </w:tcBorders>
          </w:tcPr>
          <w:p w14:paraId="0904AFF9" w14:textId="076D069D" w:rsidR="00D45789" w:rsidRPr="00257335" w:rsidRDefault="00D45789" w:rsidP="00B95673">
            <w:pPr>
              <w:spacing w:line="276" w:lineRule="auto"/>
              <w:jc w:val="center"/>
              <w:rPr>
                <w:rFonts w:ascii="Aptos Display" w:hAnsi="Aptos Display" w:cs="Arial"/>
                <w:b/>
                <w:bCs/>
              </w:rPr>
            </w:pPr>
            <w:r w:rsidRPr="00257335">
              <w:rPr>
                <w:rFonts w:ascii="Aptos Display" w:hAnsi="Aptos Display" w:cs="Arial"/>
                <w:b/>
                <w:bCs/>
              </w:rPr>
              <w:t>WYKONAWCA</w:t>
            </w:r>
          </w:p>
        </w:tc>
      </w:tr>
    </w:tbl>
    <w:p w14:paraId="68CBC9AF" w14:textId="77777777" w:rsidR="00CE0AB7" w:rsidRPr="00257335" w:rsidRDefault="00CE0AB7">
      <w:pPr>
        <w:spacing w:after="160" w:line="259" w:lineRule="auto"/>
        <w:rPr>
          <w:rFonts w:ascii="Aptos Display" w:hAnsi="Aptos Display" w:cs="Arial"/>
          <w:bCs/>
          <w:kern w:val="32"/>
          <w:lang w:eastAsia="en-US"/>
        </w:rPr>
      </w:pPr>
      <w:bookmarkStart w:id="18" w:name="_Toc61247395"/>
      <w:r w:rsidRPr="00257335">
        <w:rPr>
          <w:rFonts w:ascii="Aptos Display" w:hAnsi="Aptos Display" w:cs="Arial"/>
          <w:b/>
        </w:rPr>
        <w:br w:type="page"/>
      </w:r>
    </w:p>
    <w:p w14:paraId="16448264" w14:textId="0BC03C09" w:rsidR="00A43BBD" w:rsidRPr="00257335" w:rsidRDefault="00A43BBD" w:rsidP="00B95673">
      <w:pPr>
        <w:pStyle w:val="Nagwek1"/>
        <w:spacing w:line="276" w:lineRule="auto"/>
        <w:jc w:val="center"/>
        <w:rPr>
          <w:rFonts w:ascii="Aptos Display" w:hAnsi="Aptos Display" w:cs="Arial"/>
          <w:b w:val="0"/>
          <w:sz w:val="24"/>
          <w:szCs w:val="24"/>
        </w:rPr>
      </w:pPr>
      <w:r w:rsidRPr="00257335">
        <w:rPr>
          <w:rFonts w:ascii="Aptos Display" w:hAnsi="Aptos Display" w:cs="Arial"/>
          <w:b w:val="0"/>
          <w:sz w:val="24"/>
          <w:szCs w:val="24"/>
        </w:rPr>
        <w:lastRenderedPageBreak/>
        <w:t>KLAUZULA INFORMACYJNA O PRZETWARZANIU DANYCH OSOBOWYCH W PROCESIE UDZIELANIA ZAMÓWIEŃ PUBLICZNYCH</w:t>
      </w:r>
      <w:bookmarkEnd w:id="18"/>
    </w:p>
    <w:p w14:paraId="20BB75B2" w14:textId="77777777" w:rsidR="00A43BBD" w:rsidRPr="00257335" w:rsidRDefault="00A43BBD" w:rsidP="00B95673">
      <w:pPr>
        <w:spacing w:line="276" w:lineRule="auto"/>
        <w:ind w:left="-567"/>
        <w:contextualSpacing/>
        <w:jc w:val="both"/>
        <w:rPr>
          <w:rFonts w:ascii="Aptos Display" w:hAnsi="Aptos Display" w:cs="Arial"/>
        </w:rPr>
      </w:pPr>
      <w:r w:rsidRPr="00257335">
        <w:rPr>
          <w:rFonts w:ascii="Aptos Display" w:hAnsi="Aptos Display" w:cs="Arial"/>
        </w:rPr>
        <w:t>Na podstawie art. 13</w:t>
      </w:r>
      <w:r w:rsidRPr="00257335">
        <w:rPr>
          <w:rFonts w:ascii="Aptos Display" w:hAnsi="Aptos Display" w:cs="Arial"/>
          <w:b/>
        </w:rPr>
        <w:t xml:space="preserve"> </w:t>
      </w:r>
      <w:r w:rsidRPr="00257335">
        <w:rPr>
          <w:rFonts w:ascii="Aptos Display" w:hAnsi="Aptos Display" w:cs="Arial"/>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529EF6B8" w14:textId="77777777" w:rsidR="00A43BBD" w:rsidRPr="00257335" w:rsidRDefault="00A43BBD" w:rsidP="00B95673">
      <w:pPr>
        <w:spacing w:line="276" w:lineRule="auto"/>
        <w:ind w:left="-567"/>
        <w:contextualSpacing/>
        <w:jc w:val="both"/>
        <w:rPr>
          <w:rFonts w:ascii="Aptos Display" w:hAnsi="Aptos Display" w:cs="Arial"/>
        </w:rPr>
      </w:pPr>
    </w:p>
    <w:tbl>
      <w:tblPr>
        <w:tblW w:w="10206" w:type="dxa"/>
        <w:tblInd w:w="-572" w:type="dxa"/>
        <w:tblCellMar>
          <w:left w:w="10" w:type="dxa"/>
          <w:right w:w="10" w:type="dxa"/>
        </w:tblCellMar>
        <w:tblLook w:val="0000" w:firstRow="0" w:lastRow="0" w:firstColumn="0" w:lastColumn="0" w:noHBand="0" w:noVBand="0"/>
      </w:tblPr>
      <w:tblGrid>
        <w:gridCol w:w="1701"/>
        <w:gridCol w:w="8505"/>
      </w:tblGrid>
      <w:tr w:rsidR="00A43BBD" w:rsidRPr="00257335" w14:paraId="70154B36"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BCE81"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E06A7" w14:textId="77777777" w:rsidR="00A43BBD" w:rsidRPr="00257335" w:rsidRDefault="00A43BBD" w:rsidP="00B95673">
            <w:pPr>
              <w:spacing w:line="276" w:lineRule="auto"/>
              <w:rPr>
                <w:rFonts w:ascii="Aptos Display" w:hAnsi="Aptos Display" w:cs="Arial"/>
                <w:lang w:eastAsia="ar-SA"/>
              </w:rPr>
            </w:pPr>
            <w:r w:rsidRPr="00257335">
              <w:rPr>
                <w:rFonts w:ascii="Aptos Display" w:hAnsi="Aptos Display" w:cs="Arial"/>
                <w:lang w:eastAsia="ar-SA"/>
              </w:rPr>
              <w:t>Administratorem Pani/Pana danych osobowych jest:</w:t>
            </w:r>
          </w:p>
          <w:p w14:paraId="09B1FBB4"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Urząd Miasta i Gminy w Sycowie</w:t>
            </w:r>
          </w:p>
          <w:p w14:paraId="0C11E35D"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ul. Mickiewicza 1</w:t>
            </w:r>
          </w:p>
          <w:p w14:paraId="254C1864"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56 – 500 Syców</w:t>
            </w:r>
          </w:p>
          <w:p w14:paraId="7350713E" w14:textId="77777777" w:rsidR="00A43BBD" w:rsidRPr="00257335" w:rsidRDefault="00A43BBD" w:rsidP="00B95673">
            <w:pPr>
              <w:spacing w:line="276" w:lineRule="auto"/>
              <w:rPr>
                <w:rFonts w:ascii="Aptos Display" w:hAnsi="Aptos Display" w:cs="Arial"/>
                <w:b/>
                <w:bCs/>
                <w:lang w:eastAsia="ar-SA"/>
              </w:rPr>
            </w:pPr>
            <w:r w:rsidRPr="00257335">
              <w:rPr>
                <w:rFonts w:ascii="Aptos Display" w:hAnsi="Aptos Display" w:cs="Arial"/>
                <w:b/>
                <w:bCs/>
                <w:lang w:eastAsia="ar-SA"/>
              </w:rPr>
              <w:t>reprezentowany przez Burmistrza</w:t>
            </w:r>
          </w:p>
        </w:tc>
      </w:tr>
      <w:tr w:rsidR="00A43BBD" w:rsidRPr="00257335" w14:paraId="5ED3D8EB"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341D6"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31AC3F" w14:textId="77777777" w:rsidR="00A43BBD" w:rsidRPr="00257335" w:rsidRDefault="00A43BBD" w:rsidP="00B95673">
            <w:pPr>
              <w:spacing w:line="276" w:lineRule="auto"/>
              <w:rPr>
                <w:rFonts w:ascii="Aptos Display" w:hAnsi="Aptos Display" w:cs="Arial"/>
                <w:lang w:eastAsia="ar-SA"/>
              </w:rPr>
            </w:pPr>
            <w:r w:rsidRPr="00257335">
              <w:rPr>
                <w:rFonts w:ascii="Aptos Display" w:hAnsi="Aptos Display" w:cs="Arial"/>
                <w:lang w:eastAsia="ar-SA"/>
              </w:rPr>
              <w:t>Z AD można się skontaktować:</w:t>
            </w:r>
          </w:p>
          <w:p w14:paraId="12A9D052" w14:textId="77777777" w:rsidR="00A43BBD" w:rsidRPr="00257335" w:rsidRDefault="00A43BBD" w:rsidP="009E02EB">
            <w:pPr>
              <w:pStyle w:val="Akapitzlist"/>
              <w:numPr>
                <w:ilvl w:val="0"/>
                <w:numId w:val="12"/>
              </w:numPr>
              <w:tabs>
                <w:tab w:val="left" w:pos="310"/>
              </w:tabs>
              <w:spacing w:line="276" w:lineRule="auto"/>
              <w:ind w:left="0"/>
              <w:jc w:val="both"/>
              <w:rPr>
                <w:rFonts w:ascii="Aptos Display" w:hAnsi="Aptos Display" w:cs="Arial"/>
                <w:lang w:eastAsia="ar-SA"/>
              </w:rPr>
            </w:pPr>
            <w:r w:rsidRPr="00257335">
              <w:rPr>
                <w:rFonts w:ascii="Aptos Display" w:hAnsi="Aptos Display" w:cs="Arial"/>
                <w:lang w:val="en-US" w:eastAsia="ar-SA"/>
              </w:rPr>
              <w:t>tel.: </w:t>
            </w:r>
            <w:r w:rsidRPr="00257335">
              <w:rPr>
                <w:rFonts w:ascii="Aptos Display" w:hAnsi="Aptos Display" w:cs="Arial"/>
                <w:lang w:eastAsia="ar-SA"/>
              </w:rPr>
              <w:t>(62) 785 51 00</w:t>
            </w:r>
          </w:p>
          <w:p w14:paraId="17A98EB1" w14:textId="77777777" w:rsidR="00A43BBD" w:rsidRPr="00257335" w:rsidRDefault="00A43BBD" w:rsidP="009E02EB">
            <w:pPr>
              <w:pStyle w:val="Akapitzlist"/>
              <w:numPr>
                <w:ilvl w:val="0"/>
                <w:numId w:val="12"/>
              </w:numPr>
              <w:spacing w:line="276" w:lineRule="auto"/>
              <w:ind w:left="357" w:hanging="357"/>
              <w:jc w:val="both"/>
              <w:rPr>
                <w:rFonts w:ascii="Aptos Display" w:hAnsi="Aptos Display" w:cs="Arial"/>
                <w:b/>
                <w:bCs/>
                <w:color w:val="000000"/>
                <w:lang w:eastAsia="ar-SA"/>
              </w:rPr>
            </w:pPr>
            <w:r w:rsidRPr="00257335">
              <w:rPr>
                <w:rFonts w:ascii="Aptos Display" w:hAnsi="Aptos Display" w:cs="Arial"/>
                <w:lang w:eastAsia="ar-SA"/>
              </w:rPr>
              <w:t>e-mail: </w:t>
            </w:r>
            <w:hyperlink r:id="rId9" w:history="1">
              <w:r w:rsidRPr="00257335">
                <w:rPr>
                  <w:rStyle w:val="Hipercze"/>
                  <w:rFonts w:ascii="Aptos Display" w:hAnsi="Aptos Display" w:cs="Arial"/>
                  <w:lang w:eastAsia="ar-SA"/>
                </w:rPr>
                <w:t>burmistrz@sycow.pl</w:t>
              </w:r>
            </w:hyperlink>
            <w:r w:rsidRPr="00257335">
              <w:rPr>
                <w:rFonts w:ascii="Aptos Display" w:hAnsi="Aptos Display" w:cs="Arial"/>
                <w:lang w:eastAsia="ar-SA"/>
              </w:rPr>
              <w:t xml:space="preserve">  </w:t>
            </w:r>
          </w:p>
        </w:tc>
      </w:tr>
      <w:tr w:rsidR="00A43BBD" w:rsidRPr="00257335" w14:paraId="5206FB3A"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58731"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011C8" w14:textId="77777777" w:rsidR="00A43BBD" w:rsidRPr="00257335" w:rsidRDefault="00A43BBD" w:rsidP="00B95673">
            <w:pPr>
              <w:spacing w:line="276" w:lineRule="auto"/>
              <w:rPr>
                <w:rFonts w:ascii="Aptos Display" w:hAnsi="Aptos Display" w:cs="Arial"/>
                <w:b/>
                <w:bCs/>
              </w:rPr>
            </w:pPr>
            <w:r w:rsidRPr="00257335">
              <w:rPr>
                <w:rFonts w:ascii="Aptos Display" w:hAnsi="Aptos Display" w:cs="Arial"/>
                <w:lang w:eastAsia="ar-SA"/>
              </w:rPr>
              <w:t xml:space="preserve">Naszym IOD jest mgr inż. Sebastian KOPACKI – </w:t>
            </w:r>
            <w:hyperlink r:id="rId10" w:history="1">
              <w:r w:rsidRPr="00257335">
                <w:rPr>
                  <w:rStyle w:val="Hipercze"/>
                  <w:rFonts w:ascii="Aptos Display" w:hAnsi="Aptos Display" w:cs="Arial"/>
                  <w:lang w:eastAsia="ar-SA"/>
                </w:rPr>
                <w:t>iodo@sycow.pl</w:t>
              </w:r>
            </w:hyperlink>
            <w:r w:rsidRPr="00257335">
              <w:rPr>
                <w:rFonts w:ascii="Aptos Display" w:hAnsi="Aptos Display" w:cs="Arial"/>
                <w:lang w:eastAsia="ar-SA"/>
              </w:rPr>
              <w:t xml:space="preserve"> </w:t>
            </w:r>
          </w:p>
        </w:tc>
      </w:tr>
      <w:tr w:rsidR="00A43BBD" w:rsidRPr="00257335" w14:paraId="32A942A1"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0B290"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 xml:space="preserve">Cele przetwarzania oraz podstawa prawna </w:t>
            </w:r>
          </w:p>
          <w:p w14:paraId="772F3DFD"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A0087" w14:textId="77777777" w:rsidR="00A43BBD" w:rsidRPr="00257335" w:rsidRDefault="00A43BBD" w:rsidP="00B95673">
            <w:pPr>
              <w:tabs>
                <w:tab w:val="left" w:pos="29"/>
              </w:tabs>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 xml:space="preserve">Pani/Pana dane osobowe będą w celu: </w:t>
            </w:r>
          </w:p>
          <w:p w14:paraId="7FA3315A" w14:textId="77777777" w:rsidR="00A43BBD" w:rsidRPr="00257335" w:rsidRDefault="00A43BBD" w:rsidP="009E02EB">
            <w:pPr>
              <w:numPr>
                <w:ilvl w:val="0"/>
                <w:numId w:val="13"/>
              </w:numPr>
              <w:tabs>
                <w:tab w:val="left" w:pos="314"/>
              </w:tabs>
              <w:suppressAutoHyphens/>
              <w:autoSpaceDN w:val="0"/>
              <w:spacing w:line="276" w:lineRule="auto"/>
              <w:ind w:left="313" w:hanging="284"/>
              <w:contextualSpacing/>
              <w:jc w:val="both"/>
              <w:textAlignment w:val="baseline"/>
              <w:rPr>
                <w:rFonts w:ascii="Aptos Display" w:hAnsi="Aptos Display" w:cs="Arial"/>
                <w:lang w:eastAsia="ar-SA"/>
              </w:rPr>
            </w:pPr>
            <w:r w:rsidRPr="00257335">
              <w:rPr>
                <w:rFonts w:ascii="Aptos Display" w:hAnsi="Aptos Display" w:cs="Arial"/>
                <w:lang w:eastAsia="ar-SA"/>
              </w:rPr>
              <w:t xml:space="preserve">wypełnienia obowiązku prawnego ciążącego na administratorze podstawą przetwarzania Państwa danych osobowych jest art. 6 ust. 1 lit. c) RODO – celem </w:t>
            </w:r>
            <w:r w:rsidRPr="00257335">
              <w:rPr>
                <w:rFonts w:ascii="Aptos Display" w:hAnsi="Aptos Display" w:cs="Arial"/>
                <w:bCs/>
                <w:lang w:eastAsia="ar-SA"/>
              </w:rPr>
              <w:t>przygotowania i przeprowadzenia postępowania o udzielenie zamówienia publicznego.</w:t>
            </w:r>
          </w:p>
        </w:tc>
      </w:tr>
      <w:tr w:rsidR="00A43BBD" w:rsidRPr="00257335" w14:paraId="331A406E"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DFAEC"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00CE" w14:textId="77777777" w:rsidR="00A43BBD" w:rsidRPr="00257335" w:rsidRDefault="00A43BBD" w:rsidP="00B95673">
            <w:pPr>
              <w:tabs>
                <w:tab w:val="left" w:pos="29"/>
              </w:tabs>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 xml:space="preserve">Pani/Pana dane osobowe będą przetwarzane przez okres: </w:t>
            </w:r>
          </w:p>
          <w:p w14:paraId="626BCD34"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iCs/>
                <w:lang w:eastAsia="ar-SA"/>
              </w:rPr>
            </w:pPr>
            <w:r w:rsidRPr="00257335">
              <w:rPr>
                <w:rFonts w:ascii="Aptos Display" w:hAnsi="Aptos Display" w:cs="Arial"/>
                <w:iCs/>
                <w:lang w:eastAsia="ar-SA"/>
              </w:rPr>
              <w:t xml:space="preserve">AD przechowuje   protokół   postępowania   wraz z załącznikami przez okres 4 lat od dnia zakończenia postępowania </w:t>
            </w:r>
            <w:r w:rsidRPr="00257335">
              <w:rPr>
                <w:rFonts w:ascii="Aptos Display" w:hAnsi="Aptos Display" w:cs="Arial"/>
                <w:iCs/>
                <w:lang w:eastAsia="ar-SA"/>
              </w:rPr>
              <w:br/>
              <w:t>o udzielenie zamówienia, w sposób gwarantujący jego nienaruszalność.</w:t>
            </w:r>
          </w:p>
          <w:p w14:paraId="5CAC3328"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iCs/>
                <w:lang w:eastAsia="ar-SA"/>
              </w:rPr>
            </w:pPr>
            <w:r w:rsidRPr="00257335">
              <w:rPr>
                <w:rFonts w:ascii="Aptos Display" w:hAnsi="Aptos Display" w:cs="Arial"/>
                <w:iCs/>
                <w:lang w:eastAsia="ar-SA"/>
              </w:rPr>
              <w:t>Jeżeli okres obowiązywania umowy w sprawie zamówienia publicznego przekracza 4 lata, AD przechowuje protokół postępowania wraz z załącznikami przez cały okres obowiązywania umowy w sprawie zamówienia publicznego.</w:t>
            </w:r>
          </w:p>
          <w:p w14:paraId="55337B9E" w14:textId="77777777" w:rsidR="00A43BBD" w:rsidRPr="00257335" w:rsidRDefault="00A43BBD" w:rsidP="009E02EB">
            <w:pPr>
              <w:numPr>
                <w:ilvl w:val="0"/>
                <w:numId w:val="14"/>
              </w:numPr>
              <w:tabs>
                <w:tab w:val="left" w:pos="314"/>
              </w:tabs>
              <w:suppressAutoHyphens/>
              <w:autoSpaceDN w:val="0"/>
              <w:spacing w:line="276" w:lineRule="auto"/>
              <w:contextualSpacing/>
              <w:jc w:val="both"/>
              <w:textAlignment w:val="baseline"/>
              <w:rPr>
                <w:rFonts w:ascii="Aptos Display" w:hAnsi="Aptos Display" w:cs="Arial"/>
                <w:lang w:eastAsia="ar-SA"/>
              </w:rPr>
            </w:pPr>
            <w:r w:rsidRPr="00257335">
              <w:rPr>
                <w:rFonts w:ascii="Aptos Display" w:hAnsi="Aptos Display" w:cs="Arial"/>
                <w:iCs/>
                <w:lang w:eastAsia="ar-SA"/>
              </w:rPr>
              <w:t xml:space="preserve">AD przechowuje dokumentację konkursu przez okres 4 lat od dnia ustalenia wyników konkursu w postaci, </w:t>
            </w:r>
            <w:r w:rsidRPr="00257335">
              <w:rPr>
                <w:rFonts w:ascii="Aptos Display" w:hAnsi="Aptos Display" w:cs="Arial"/>
                <w:iCs/>
                <w:lang w:eastAsia="ar-SA"/>
              </w:rPr>
              <w:br/>
              <w:t>w jakiej została ona sporządzona lub przekazana, w sposób gwarantujący jej nienaruszalność i możliwość odczytania zgodnie z Ustawą Prawo Zamówień Publicznych (art. 78 ust. 1 i ust. 4, art. 358 ust. 1 Ustawa pzp).</w:t>
            </w:r>
          </w:p>
        </w:tc>
      </w:tr>
      <w:tr w:rsidR="00A43BBD" w:rsidRPr="00257335" w14:paraId="20E18E5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26823F"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F6CE7" w14:textId="77777777" w:rsidR="00A43BBD" w:rsidRPr="00257335" w:rsidRDefault="00A43BBD" w:rsidP="00B95673">
            <w:pPr>
              <w:suppressAutoHyphens/>
              <w:autoSpaceDN w:val="0"/>
              <w:spacing w:line="276" w:lineRule="auto"/>
              <w:ind w:left="29"/>
              <w:jc w:val="both"/>
              <w:textAlignment w:val="baseline"/>
              <w:rPr>
                <w:rFonts w:ascii="Aptos Display" w:hAnsi="Aptos Display" w:cs="Arial"/>
                <w:lang w:eastAsia="ar-SA"/>
              </w:rPr>
            </w:pPr>
            <w:r w:rsidRPr="00257335">
              <w:rPr>
                <w:rFonts w:ascii="Aptos Display" w:hAnsi="Aptos Display" w:cs="Arial"/>
                <w:lang w:eastAsia="ar-SA"/>
              </w:rPr>
              <w:t>Osoby lub podmioty, którym udostępniona zostanie dokumentacja postępowania w oparciu o art. 18 ust. 1 Ustawy pzp.</w:t>
            </w:r>
          </w:p>
        </w:tc>
      </w:tr>
      <w:tr w:rsidR="00A43BBD" w:rsidRPr="00257335" w14:paraId="7A74970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8BB0"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lastRenderedPageBreak/>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E82C1"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Posiada Pani/Pan:</w:t>
            </w:r>
          </w:p>
          <w:p w14:paraId="222AF936"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15 RODO prawo dostępu do danych osobowych Pani/Pana dotyczących;</w:t>
            </w:r>
          </w:p>
          <w:p w14:paraId="65A750F3"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16 RODO prawo do sprostowania Pani/Pana danych osobowych*;</w:t>
            </w:r>
          </w:p>
          <w:p w14:paraId="5ED96D4A"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 xml:space="preserve">na podstawie art. 18 RODO prawo żądania od administratora ograniczenia przetwarzania danych osobowych </w:t>
            </w:r>
            <w:r w:rsidRPr="00257335">
              <w:rPr>
                <w:rFonts w:ascii="Aptos Display" w:hAnsi="Aptos Display" w:cs="Arial"/>
                <w:lang w:eastAsia="ar-SA"/>
              </w:rPr>
              <w:br/>
              <w:t xml:space="preserve">z zastrzeżeniem przypadków, o których mowa w art. 18 ust. 2 RODO**;  </w:t>
            </w:r>
          </w:p>
          <w:p w14:paraId="5642A91E" w14:textId="77777777" w:rsidR="00A43BBD" w:rsidRPr="00257335" w:rsidRDefault="00A43BBD" w:rsidP="009E02EB">
            <w:pPr>
              <w:numPr>
                <w:ilvl w:val="0"/>
                <w:numId w:val="16"/>
              </w:numPr>
              <w:suppressAutoHyphens/>
              <w:autoSpaceDN w:val="0"/>
              <w:spacing w:line="276" w:lineRule="auto"/>
              <w:jc w:val="both"/>
              <w:textAlignment w:val="baseline"/>
              <w:rPr>
                <w:rFonts w:ascii="Aptos Display" w:hAnsi="Aptos Display" w:cs="Arial"/>
                <w:i/>
                <w:lang w:eastAsia="ar-SA"/>
              </w:rPr>
            </w:pPr>
            <w:r w:rsidRPr="00257335">
              <w:rPr>
                <w:rFonts w:ascii="Aptos Display" w:hAnsi="Aptos Display" w:cs="Arial"/>
                <w:lang w:eastAsia="ar-SA"/>
              </w:rPr>
              <w:t>prawo do wniesienia skargi do Prezesa Urzędu Ochrony Danych Osobowych, gdy uzna Pani/Pan, że przetwarzanie danych osobowych Pani/Pana dotyczących narusza przepisy RODO;</w:t>
            </w:r>
          </w:p>
          <w:p w14:paraId="565EB9B1"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Nie przysługuje Pani/Panu:</w:t>
            </w:r>
          </w:p>
          <w:p w14:paraId="0B069452"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w związku z art. 17 ust. 3 lit. b, d lub e RODO prawo do usunięcia danych osobowych;</w:t>
            </w:r>
          </w:p>
          <w:p w14:paraId="1674B92D"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prawo do przenoszenia danych osobowych, o którym mowa w art. 20 RODO;</w:t>
            </w:r>
          </w:p>
          <w:p w14:paraId="16F0AD58" w14:textId="77777777" w:rsidR="00A43BBD" w:rsidRPr="00257335" w:rsidRDefault="00A43BBD" w:rsidP="009E02EB">
            <w:pPr>
              <w:numPr>
                <w:ilvl w:val="0"/>
                <w:numId w:val="15"/>
              </w:numPr>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na podstawie art. 21 RODO prawo sprzeciwu, wobec przetwarzania danych osobowych, gdyż podstawą prawną przetwarzania Pani/Pana danych osobowych jest art. 6 ust. 1 lit. c RODO.</w:t>
            </w:r>
          </w:p>
          <w:p w14:paraId="2A36D313"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p>
          <w:p w14:paraId="144C4C08"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b/>
                <w:i/>
                <w:vertAlign w:val="superscript"/>
                <w:lang w:eastAsia="ar-SA"/>
              </w:rPr>
              <w:t xml:space="preserve">* </w:t>
            </w:r>
            <w:r w:rsidRPr="00257335">
              <w:rPr>
                <w:rFonts w:ascii="Aptos Display" w:hAnsi="Aptos Display" w:cs="Arial"/>
                <w:b/>
                <w:i/>
                <w:lang w:eastAsia="ar-SA"/>
              </w:rPr>
              <w:t>Wyjaśnienie:</w:t>
            </w:r>
            <w:r w:rsidRPr="00257335">
              <w:rPr>
                <w:rFonts w:ascii="Aptos Display" w:hAnsi="Aptos Display" w:cs="Arial"/>
                <w:i/>
                <w:lang w:eastAsia="ar-SA"/>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0D975D"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i/>
                <w:lang w:eastAsia="ar-SA"/>
              </w:rPr>
            </w:pPr>
            <w:r w:rsidRPr="00257335">
              <w:rPr>
                <w:rFonts w:ascii="Aptos Display" w:hAnsi="Aptos Display" w:cs="Arial"/>
                <w:b/>
                <w:i/>
                <w:vertAlign w:val="superscript"/>
                <w:lang w:eastAsia="ar-SA"/>
              </w:rPr>
              <w:t>**</w:t>
            </w:r>
            <w:r w:rsidRPr="00257335">
              <w:rPr>
                <w:rFonts w:ascii="Aptos Display" w:hAnsi="Aptos Display" w:cs="Arial"/>
                <w:b/>
                <w:i/>
                <w:lang w:eastAsia="ar-SA"/>
              </w:rPr>
              <w:t>Wyjaśnienie</w:t>
            </w:r>
            <w:r w:rsidRPr="00257335">
              <w:rPr>
                <w:rFonts w:ascii="Aptos Display" w:hAnsi="Aptos Display" w:cs="Arial"/>
                <w:i/>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A43BBD" w:rsidRPr="00257335" w14:paraId="35FF9DE5"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41734" w14:textId="77777777" w:rsidR="00A43BBD" w:rsidRPr="00257335" w:rsidRDefault="00A43BBD" w:rsidP="00B95673">
            <w:pPr>
              <w:suppressAutoHyphens/>
              <w:autoSpaceDN w:val="0"/>
              <w:spacing w:line="276" w:lineRule="auto"/>
              <w:jc w:val="center"/>
              <w:textAlignment w:val="baseline"/>
              <w:rPr>
                <w:rFonts w:ascii="Aptos Display" w:hAnsi="Aptos Display" w:cs="Arial"/>
                <w:b/>
                <w:lang w:eastAsia="ar-SA"/>
              </w:rPr>
            </w:pPr>
            <w:r w:rsidRPr="00257335">
              <w:rPr>
                <w:rFonts w:ascii="Aptos Display" w:hAnsi="Aptos Display" w:cs="Arial"/>
                <w:b/>
                <w:lang w:eastAsia="ar-SA"/>
              </w:rPr>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B105E" w14:textId="77777777" w:rsidR="00A43BBD" w:rsidRPr="00257335" w:rsidRDefault="00A43BBD" w:rsidP="00B95673">
            <w:pPr>
              <w:tabs>
                <w:tab w:val="left" w:pos="2410"/>
              </w:tabs>
              <w:suppressAutoHyphens/>
              <w:autoSpaceDN w:val="0"/>
              <w:spacing w:line="276" w:lineRule="auto"/>
              <w:jc w:val="both"/>
              <w:textAlignment w:val="baseline"/>
              <w:rPr>
                <w:rFonts w:ascii="Aptos Display" w:hAnsi="Aptos Display" w:cs="Arial"/>
                <w:lang w:eastAsia="ar-SA"/>
              </w:rPr>
            </w:pPr>
            <w:r w:rsidRPr="00257335">
              <w:rPr>
                <w:rFonts w:ascii="Aptos Display" w:hAnsi="Aptos Display" w:cs="Arial"/>
                <w:lang w:eastAsia="ar-SA"/>
              </w:rPr>
              <w:t xml:space="preserve">Obowiązek podania przez Panią/Pana danych osobowych bezpośrednio Pani/Pana dotyczących jest wymogiem ustawowym określonym w przepisach ustawy Pzp, związanym z udziałem w postępowaniu o udzielenie zamówienia publicznego a konsekwencje niepodania określonych danych wynikają z ustawy Pzp. Pani/Pana dane osobowe nie będą podlegały profilowaniu jak również nie będą przekazywane do Państwa trzeciego. Przysługuje Pani/Panu prawo wniesienia skargi do </w:t>
            </w:r>
            <w:r w:rsidRPr="00257335">
              <w:rPr>
                <w:rFonts w:ascii="Aptos Display" w:hAnsi="Aptos Display" w:cs="Arial"/>
                <w:b/>
                <w:bCs/>
                <w:lang w:eastAsia="ar-SA"/>
              </w:rPr>
              <w:t xml:space="preserve">Urzędu Ochrony Danych Osobowych. </w:t>
            </w:r>
            <w:r w:rsidRPr="00257335">
              <w:rPr>
                <w:rFonts w:ascii="Aptos Display" w:hAnsi="Aptos Display" w:cs="Arial"/>
                <w:lang w:eastAsia="ar-SA"/>
              </w:rPr>
              <w:t>Więcej informacji na temat przetwarzania przez Nas Państwa danych osobowych można znaleźć na stronie www Administratora Danych.</w:t>
            </w:r>
          </w:p>
        </w:tc>
      </w:tr>
    </w:tbl>
    <w:p w14:paraId="2A59396D" w14:textId="77777777" w:rsidR="00A43BBD" w:rsidRPr="00257335" w:rsidRDefault="00A43BBD" w:rsidP="00CE0AB7">
      <w:pPr>
        <w:spacing w:line="276" w:lineRule="auto"/>
        <w:rPr>
          <w:rFonts w:ascii="Aptos Display" w:hAnsi="Aptos Display" w:cs="Arial"/>
        </w:rPr>
      </w:pPr>
    </w:p>
    <w:p w14:paraId="316F5E10" w14:textId="77777777" w:rsidR="00E50958" w:rsidRPr="00257335" w:rsidRDefault="00E50958">
      <w:pPr>
        <w:spacing w:line="276" w:lineRule="auto"/>
        <w:rPr>
          <w:rFonts w:ascii="Aptos Display" w:hAnsi="Aptos Display" w:cs="Arial"/>
        </w:rPr>
      </w:pPr>
    </w:p>
    <w:sectPr w:rsidR="00E50958" w:rsidRPr="0025733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51FF9" w14:textId="77777777" w:rsidR="00C00306" w:rsidRDefault="00C00306" w:rsidP="005B383D">
      <w:r>
        <w:separator/>
      </w:r>
    </w:p>
  </w:endnote>
  <w:endnote w:type="continuationSeparator" w:id="0">
    <w:p w14:paraId="3DFD8BD7" w14:textId="77777777" w:rsidR="00C00306" w:rsidRDefault="00C00306" w:rsidP="005B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9E94" w14:textId="77777777" w:rsidR="002770B1" w:rsidRDefault="002770B1">
    <w:pPr>
      <w:pStyle w:val="Stopka"/>
      <w:jc w:val="right"/>
    </w:pPr>
    <w:r>
      <w:fldChar w:fldCharType="begin"/>
    </w:r>
    <w:r>
      <w:instrText>PAGE   \* MERGEFORMAT</w:instrText>
    </w:r>
    <w:r>
      <w:fldChar w:fldCharType="separate"/>
    </w:r>
    <w:r w:rsidR="00534A1D">
      <w:rPr>
        <w:noProof/>
      </w:rPr>
      <w:t>16</w:t>
    </w:r>
    <w:r>
      <w:fldChar w:fldCharType="end"/>
    </w:r>
  </w:p>
  <w:p w14:paraId="309F5973" w14:textId="77777777" w:rsidR="002770B1" w:rsidRDefault="002770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1E32B" w14:textId="77777777" w:rsidR="00C00306" w:rsidRDefault="00C00306" w:rsidP="005B383D">
      <w:r>
        <w:separator/>
      </w:r>
    </w:p>
  </w:footnote>
  <w:footnote w:type="continuationSeparator" w:id="0">
    <w:p w14:paraId="4526318F" w14:textId="77777777" w:rsidR="00C00306" w:rsidRDefault="00C00306" w:rsidP="005B3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C4F6D" w14:textId="7D0646ED" w:rsidR="00F33F48" w:rsidRDefault="00DC582D" w:rsidP="00093A56">
    <w:pPr>
      <w:pStyle w:val="Nagwek"/>
      <w:jc w:val="center"/>
    </w:pPr>
    <w:r>
      <w:rPr>
        <w:noProof/>
      </w:rPr>
      <w:drawing>
        <wp:anchor distT="0" distB="0" distL="114300" distR="114300" simplePos="0" relativeHeight="251659264" behindDoc="0" locked="0" layoutInCell="1" allowOverlap="1" wp14:anchorId="74DBF91E" wp14:editId="5044BFDA">
          <wp:simplePos x="0" y="0"/>
          <wp:positionH relativeFrom="column">
            <wp:posOffset>-114300</wp:posOffset>
          </wp:positionH>
          <wp:positionV relativeFrom="paragraph">
            <wp:posOffset>-219710</wp:posOffset>
          </wp:positionV>
          <wp:extent cx="5759450" cy="609466"/>
          <wp:effectExtent l="0" t="0" r="0" b="635"/>
          <wp:wrapThrough wrapText="bothSides">
            <wp:wrapPolygon edited="0">
              <wp:start x="0" y="0"/>
              <wp:lineTo x="0" y="20947"/>
              <wp:lineTo x="21505" y="20947"/>
              <wp:lineTo x="21505" y="0"/>
              <wp:lineTo x="0" y="0"/>
            </wp:wrapPolygon>
          </wp:wrapThrough>
          <wp:docPr id="2066655257" name="Obraz 1" descr="Logotyp składający się z zestawienia następujących znaków w wersji kolorowej: z lewej strony znak Funduszy Europejskich wraz ze sformułowaniem „Fundusze Europejskie dla Dolnego Śląska”, jako drugi znak od lewej strony  - barwy RP i napis Rzeczpospolita Polska, następnie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81887" name="Obraz 1" descr="Logotyp składający się z zestawienia następujących znaków w wersji kolorowej: z lewej strony znak Funduszy Europejskich wraz ze sformułowaniem „Fundusze Europejskie dla Dolnego Śląska”, jako drugi znak od lewej strony  - barwy RP i napis Rzeczpospolita Polska, następnie symbol Unii Europejskiej wraz ze sformułowaniem „Dofinansowane przez Unię Europejską” i po prawej stronie herb województwa dolnośląskiego wraz z napisem ,,Dolny Śląsk”"/>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0946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728D"/>
    <w:multiLevelType w:val="hybridMultilevel"/>
    <w:tmpl w:val="FFFFFFFF"/>
    <w:lvl w:ilvl="0" w:tplc="0415000F">
      <w:start w:val="1"/>
      <w:numFmt w:val="decimal"/>
      <w:lvlText w:val="%1."/>
      <w:lvlJc w:val="left"/>
      <w:pPr>
        <w:ind w:left="360" w:hanging="360"/>
      </w:pPr>
      <w:rPr>
        <w:rFonts w:cs="Times New Roman"/>
      </w:rPr>
    </w:lvl>
    <w:lvl w:ilvl="1" w:tplc="0415000F">
      <w:start w:val="1"/>
      <w:numFmt w:val="decimal"/>
      <w:lvlText w:val="%2."/>
      <w:lvlJc w:val="left"/>
      <w:pPr>
        <w:ind w:left="36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26336EF"/>
    <w:multiLevelType w:val="hybridMultilevel"/>
    <w:tmpl w:val="FFFFFFFF"/>
    <w:lvl w:ilvl="0" w:tplc="93AE06A2">
      <w:start w:val="1"/>
      <w:numFmt w:val="bullet"/>
      <w:lvlText w:val=""/>
      <w:lvlJc w:val="left"/>
      <w:pPr>
        <w:ind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6A059F0"/>
    <w:multiLevelType w:val="hybridMultilevel"/>
    <w:tmpl w:val="4EB4B0F0"/>
    <w:lvl w:ilvl="0" w:tplc="0AE8D698">
      <w:start w:val="9"/>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D187808">
      <w:start w:val="1"/>
      <w:numFmt w:val="decimal"/>
      <w:lvlText w:val="%4."/>
      <w:lvlJc w:val="left"/>
      <w:pPr>
        <w:ind w:left="2880" w:hanging="360"/>
      </w:pPr>
      <w:rPr>
        <w:b w:val="0"/>
        <w:vertAlign w:val="baseli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648D6"/>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 w15:restartNumberingAfterBreak="0">
    <w:nsid w:val="0C553F8D"/>
    <w:multiLevelType w:val="hybridMultilevel"/>
    <w:tmpl w:val="9DA2F068"/>
    <w:lvl w:ilvl="0" w:tplc="C41863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E2731"/>
    <w:multiLevelType w:val="hybridMultilevel"/>
    <w:tmpl w:val="6A9691D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C5A66"/>
    <w:multiLevelType w:val="hybridMultilevel"/>
    <w:tmpl w:val="8D265104"/>
    <w:lvl w:ilvl="0" w:tplc="A178033C">
      <w:start w:val="1"/>
      <w:numFmt w:val="decimal"/>
      <w:lvlText w:val="%1."/>
      <w:lvlJc w:val="left"/>
      <w:pPr>
        <w:tabs>
          <w:tab w:val="num" w:pos="1065"/>
        </w:tabs>
        <w:ind w:left="1065" w:hanging="705"/>
      </w:pPr>
      <w:rPr>
        <w:rFonts w:hint="default"/>
      </w:rPr>
    </w:lvl>
    <w:lvl w:ilvl="1" w:tplc="9C2841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0F54F0"/>
    <w:multiLevelType w:val="hybridMultilevel"/>
    <w:tmpl w:val="84147CB8"/>
    <w:lvl w:ilvl="0" w:tplc="04150011">
      <w:start w:val="1"/>
      <w:numFmt w:val="decimal"/>
      <w:lvlText w:val="%1)"/>
      <w:lvlJc w:val="left"/>
      <w:pPr>
        <w:ind w:left="1260" w:hanging="360"/>
      </w:pPr>
    </w:lvl>
    <w:lvl w:ilvl="1" w:tplc="04150011">
      <w:start w:val="1"/>
      <w:numFmt w:val="decimal"/>
      <w:lvlText w:val="%2)"/>
      <w:lvlJc w:val="left"/>
      <w:pPr>
        <w:ind w:left="36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 w15:restartNumberingAfterBreak="0">
    <w:nsid w:val="0FE90A2B"/>
    <w:multiLevelType w:val="hybridMultilevel"/>
    <w:tmpl w:val="FFFFFFFF"/>
    <w:lvl w:ilvl="0" w:tplc="C4EAC2B2">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10610C97"/>
    <w:multiLevelType w:val="hybridMultilevel"/>
    <w:tmpl w:val="EDA0AF8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 w15:restartNumberingAfterBreak="0">
    <w:nsid w:val="11B03C72"/>
    <w:multiLevelType w:val="multilevel"/>
    <w:tmpl w:val="9364D174"/>
    <w:lvl w:ilvl="0">
      <w:start w:val="1"/>
      <w:numFmt w:val="decimal"/>
      <w:lvlText w:val="%1."/>
      <w:lvlJc w:val="left"/>
      <w:pPr>
        <w:ind w:left="360" w:hanging="360"/>
      </w:pPr>
      <w:rPr>
        <w:rFonts w:cs="Times New Roman" w:hint="default"/>
        <w:i w:val="0"/>
        <w:iCs w:val="0"/>
      </w:rPr>
    </w:lvl>
    <w:lvl w:ilvl="1">
      <w:start w:val="1"/>
      <w:numFmt w:val="decimal"/>
      <w:suff w:val="space"/>
      <w:lvlText w:val="%2)"/>
      <w:lvlJc w:val="left"/>
      <w:pPr>
        <w:ind w:left="1080" w:hanging="360"/>
      </w:pPr>
      <w:rPr>
        <w:rFonts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 w15:restartNumberingAfterBreak="0">
    <w:nsid w:val="140E092E"/>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1A0F6655"/>
    <w:multiLevelType w:val="hybridMultilevel"/>
    <w:tmpl w:val="543A9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FFFFFFFF"/>
    <w:lvl w:ilvl="0" w:tplc="D944B23E">
      <w:start w:val="1"/>
      <w:numFmt w:val="bullet"/>
      <w:lvlText w:val="−"/>
      <w:lvlJc w:val="left"/>
      <w:pPr>
        <w:ind w:left="360" w:hanging="360"/>
      </w:pPr>
      <w:rPr>
        <w:rFonts w:ascii="Times New Roman" w:hAnsi="Times New Roman"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2530026"/>
    <w:multiLevelType w:val="hybridMultilevel"/>
    <w:tmpl w:val="DBC8110E"/>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09000F">
      <w:start w:val="1"/>
      <w:numFmt w:val="decimal"/>
      <w:lvlText w:val="%3."/>
      <w:lvlJc w:val="left"/>
      <w:pPr>
        <w:ind w:left="2340" w:hanging="360"/>
      </w:pPr>
    </w:lvl>
    <w:lvl w:ilvl="3" w:tplc="F26821B6">
      <w:start w:val="1"/>
      <w:numFmt w:val="lowerLetter"/>
      <w:lvlText w:val="%4)"/>
      <w:lvlJc w:val="left"/>
      <w:pPr>
        <w:ind w:left="2880" w:hanging="360"/>
      </w:pPr>
      <w:rPr>
        <w:rFonts w:hint="default"/>
        <w:b/>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 w15:restartNumberingAfterBreak="0">
    <w:nsid w:val="24162999"/>
    <w:multiLevelType w:val="hybridMultilevel"/>
    <w:tmpl w:val="1C065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597147"/>
    <w:multiLevelType w:val="hybridMultilevel"/>
    <w:tmpl w:val="FFFFFFFF"/>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70B786A"/>
    <w:multiLevelType w:val="hybridMultilevel"/>
    <w:tmpl w:val="A454C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905F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386A8E"/>
    <w:multiLevelType w:val="hybridMultilevel"/>
    <w:tmpl w:val="78A6F7D6"/>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0" w15:restartNumberingAfterBreak="0">
    <w:nsid w:val="2E1F0862"/>
    <w:multiLevelType w:val="hybridMultilevel"/>
    <w:tmpl w:val="FFFFFFFF"/>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0E45C22"/>
    <w:multiLevelType w:val="hybridMultilevel"/>
    <w:tmpl w:val="FFFFFFFF"/>
    <w:lvl w:ilvl="0" w:tplc="9EA6D496">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109" w:hanging="360"/>
      </w:pPr>
      <w:rPr>
        <w:rFonts w:cs="Times New Roman"/>
      </w:rPr>
    </w:lvl>
    <w:lvl w:ilvl="2" w:tplc="0415001B" w:tentative="1">
      <w:start w:val="1"/>
      <w:numFmt w:val="lowerRoman"/>
      <w:lvlText w:val="%3."/>
      <w:lvlJc w:val="right"/>
      <w:pPr>
        <w:ind w:left="1829" w:hanging="180"/>
      </w:pPr>
      <w:rPr>
        <w:rFonts w:cs="Times New Roman"/>
      </w:rPr>
    </w:lvl>
    <w:lvl w:ilvl="3" w:tplc="0415000F" w:tentative="1">
      <w:start w:val="1"/>
      <w:numFmt w:val="decimal"/>
      <w:lvlText w:val="%4."/>
      <w:lvlJc w:val="left"/>
      <w:pPr>
        <w:ind w:left="2549" w:hanging="360"/>
      </w:pPr>
      <w:rPr>
        <w:rFonts w:cs="Times New Roman"/>
      </w:rPr>
    </w:lvl>
    <w:lvl w:ilvl="4" w:tplc="04150019" w:tentative="1">
      <w:start w:val="1"/>
      <w:numFmt w:val="lowerLetter"/>
      <w:lvlText w:val="%5."/>
      <w:lvlJc w:val="left"/>
      <w:pPr>
        <w:ind w:left="3269" w:hanging="360"/>
      </w:pPr>
      <w:rPr>
        <w:rFonts w:cs="Times New Roman"/>
      </w:rPr>
    </w:lvl>
    <w:lvl w:ilvl="5" w:tplc="0415001B" w:tentative="1">
      <w:start w:val="1"/>
      <w:numFmt w:val="lowerRoman"/>
      <w:lvlText w:val="%6."/>
      <w:lvlJc w:val="right"/>
      <w:pPr>
        <w:ind w:left="3989" w:hanging="180"/>
      </w:pPr>
      <w:rPr>
        <w:rFonts w:cs="Times New Roman"/>
      </w:rPr>
    </w:lvl>
    <w:lvl w:ilvl="6" w:tplc="0415000F" w:tentative="1">
      <w:start w:val="1"/>
      <w:numFmt w:val="decimal"/>
      <w:lvlText w:val="%7."/>
      <w:lvlJc w:val="left"/>
      <w:pPr>
        <w:ind w:left="4709" w:hanging="360"/>
      </w:pPr>
      <w:rPr>
        <w:rFonts w:cs="Times New Roman"/>
      </w:rPr>
    </w:lvl>
    <w:lvl w:ilvl="7" w:tplc="04150019" w:tentative="1">
      <w:start w:val="1"/>
      <w:numFmt w:val="lowerLetter"/>
      <w:lvlText w:val="%8."/>
      <w:lvlJc w:val="left"/>
      <w:pPr>
        <w:ind w:left="5429" w:hanging="360"/>
      </w:pPr>
      <w:rPr>
        <w:rFonts w:cs="Times New Roman"/>
      </w:rPr>
    </w:lvl>
    <w:lvl w:ilvl="8" w:tplc="0415001B" w:tentative="1">
      <w:start w:val="1"/>
      <w:numFmt w:val="lowerRoman"/>
      <w:lvlText w:val="%9."/>
      <w:lvlJc w:val="right"/>
      <w:pPr>
        <w:ind w:left="6149" w:hanging="180"/>
      </w:pPr>
      <w:rPr>
        <w:rFonts w:cs="Times New Roman"/>
      </w:rPr>
    </w:lvl>
  </w:abstractNum>
  <w:abstractNum w:abstractNumId="22" w15:restartNumberingAfterBreak="0">
    <w:nsid w:val="32145E1A"/>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5B5E49"/>
    <w:multiLevelType w:val="hybridMultilevel"/>
    <w:tmpl w:val="700CE6CC"/>
    <w:lvl w:ilvl="0" w:tplc="FFFFFFFF">
      <w:start w:val="1"/>
      <w:numFmt w:val="decimal"/>
      <w:lvlText w:val="%1)"/>
      <w:lvlJc w:val="left"/>
      <w:pPr>
        <w:ind w:left="786" w:hanging="360"/>
      </w:pPr>
    </w:lvl>
    <w:lvl w:ilvl="1" w:tplc="04150017">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34310850"/>
    <w:multiLevelType w:val="hybridMultilevel"/>
    <w:tmpl w:val="41D2783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35F70010"/>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36215A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6476E09"/>
    <w:multiLevelType w:val="hybridMultilevel"/>
    <w:tmpl w:val="6504C8B2"/>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8" w15:restartNumberingAfterBreak="0">
    <w:nsid w:val="370A3EDD"/>
    <w:multiLevelType w:val="hybridMultilevel"/>
    <w:tmpl w:val="AA842478"/>
    <w:lvl w:ilvl="0" w:tplc="04150011">
      <w:start w:val="1"/>
      <w:numFmt w:val="decimal"/>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29" w15:restartNumberingAfterBreak="0">
    <w:nsid w:val="384A3323"/>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0" w15:restartNumberingAfterBreak="0">
    <w:nsid w:val="3939105B"/>
    <w:multiLevelType w:val="hybridMultilevel"/>
    <w:tmpl w:val="FFFFFFFF"/>
    <w:lvl w:ilvl="0" w:tplc="E23E2ABC">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3E3A76A2"/>
    <w:multiLevelType w:val="hybridMultilevel"/>
    <w:tmpl w:val="D11EF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916F25"/>
    <w:multiLevelType w:val="hybridMultilevel"/>
    <w:tmpl w:val="5D4C9F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A50214"/>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4" w15:restartNumberingAfterBreak="0">
    <w:nsid w:val="3FCC42BB"/>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5" w15:restartNumberingAfterBreak="0">
    <w:nsid w:val="40DF7CFB"/>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6" w15:restartNumberingAfterBreak="0">
    <w:nsid w:val="413852EE"/>
    <w:multiLevelType w:val="multilevel"/>
    <w:tmpl w:val="960CC48A"/>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3600DF3"/>
    <w:multiLevelType w:val="hybridMultilevel"/>
    <w:tmpl w:val="FFFFFFFF"/>
    <w:lvl w:ilvl="0" w:tplc="D27EAD9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52478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665497E"/>
    <w:multiLevelType w:val="hybridMultilevel"/>
    <w:tmpl w:val="3FBA1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35D20"/>
    <w:multiLevelType w:val="hybridMultilevel"/>
    <w:tmpl w:val="B3987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AD43D9"/>
    <w:multiLevelType w:val="hybridMultilevel"/>
    <w:tmpl w:val="1722F76E"/>
    <w:lvl w:ilvl="0" w:tplc="04150011">
      <w:start w:val="1"/>
      <w:numFmt w:val="decimal"/>
      <w:lvlText w:val="%1)"/>
      <w:lvlJc w:val="left"/>
      <w:pPr>
        <w:ind w:left="1188" w:hanging="360"/>
      </w:pPr>
    </w:lvl>
    <w:lvl w:ilvl="1" w:tplc="04150019" w:tentative="1">
      <w:start w:val="1"/>
      <w:numFmt w:val="lowerLetter"/>
      <w:lvlText w:val="%2."/>
      <w:lvlJc w:val="left"/>
      <w:pPr>
        <w:ind w:left="1908" w:hanging="360"/>
      </w:pPr>
    </w:lvl>
    <w:lvl w:ilvl="2" w:tplc="0415001B" w:tentative="1">
      <w:start w:val="1"/>
      <w:numFmt w:val="lowerRoman"/>
      <w:lvlText w:val="%3."/>
      <w:lvlJc w:val="right"/>
      <w:pPr>
        <w:ind w:left="2628" w:hanging="180"/>
      </w:pPr>
    </w:lvl>
    <w:lvl w:ilvl="3" w:tplc="0415000F" w:tentative="1">
      <w:start w:val="1"/>
      <w:numFmt w:val="decimal"/>
      <w:lvlText w:val="%4."/>
      <w:lvlJc w:val="left"/>
      <w:pPr>
        <w:ind w:left="3348" w:hanging="360"/>
      </w:pPr>
    </w:lvl>
    <w:lvl w:ilvl="4" w:tplc="04150019" w:tentative="1">
      <w:start w:val="1"/>
      <w:numFmt w:val="lowerLetter"/>
      <w:lvlText w:val="%5."/>
      <w:lvlJc w:val="left"/>
      <w:pPr>
        <w:ind w:left="4068" w:hanging="360"/>
      </w:pPr>
    </w:lvl>
    <w:lvl w:ilvl="5" w:tplc="0415001B" w:tentative="1">
      <w:start w:val="1"/>
      <w:numFmt w:val="lowerRoman"/>
      <w:lvlText w:val="%6."/>
      <w:lvlJc w:val="right"/>
      <w:pPr>
        <w:ind w:left="4788" w:hanging="180"/>
      </w:pPr>
    </w:lvl>
    <w:lvl w:ilvl="6" w:tplc="0415000F" w:tentative="1">
      <w:start w:val="1"/>
      <w:numFmt w:val="decimal"/>
      <w:lvlText w:val="%7."/>
      <w:lvlJc w:val="left"/>
      <w:pPr>
        <w:ind w:left="5508" w:hanging="360"/>
      </w:pPr>
    </w:lvl>
    <w:lvl w:ilvl="7" w:tplc="04150019" w:tentative="1">
      <w:start w:val="1"/>
      <w:numFmt w:val="lowerLetter"/>
      <w:lvlText w:val="%8."/>
      <w:lvlJc w:val="left"/>
      <w:pPr>
        <w:ind w:left="6228" w:hanging="360"/>
      </w:pPr>
    </w:lvl>
    <w:lvl w:ilvl="8" w:tplc="0415001B" w:tentative="1">
      <w:start w:val="1"/>
      <w:numFmt w:val="lowerRoman"/>
      <w:lvlText w:val="%9."/>
      <w:lvlJc w:val="right"/>
      <w:pPr>
        <w:ind w:left="6948" w:hanging="180"/>
      </w:pPr>
    </w:lvl>
  </w:abstractNum>
  <w:abstractNum w:abstractNumId="42" w15:restartNumberingAfterBreak="0">
    <w:nsid w:val="4E723A57"/>
    <w:multiLevelType w:val="hybridMultilevel"/>
    <w:tmpl w:val="98CE9CD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FF52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2B2390F"/>
    <w:multiLevelType w:val="hybridMultilevel"/>
    <w:tmpl w:val="FFFFFFFF"/>
    <w:lvl w:ilvl="0" w:tplc="0C36F12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4F03A49"/>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8075BB9"/>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9876B19"/>
    <w:multiLevelType w:val="hybridMultilevel"/>
    <w:tmpl w:val="F09E96D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59B1165F"/>
    <w:multiLevelType w:val="hybridMultilevel"/>
    <w:tmpl w:val="EF7270B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B615703"/>
    <w:multiLevelType w:val="hybridMultilevel"/>
    <w:tmpl w:val="FFFFFFFF"/>
    <w:lvl w:ilvl="0" w:tplc="D7DA7764">
      <w:start w:val="1"/>
      <w:numFmt w:val="decimal"/>
      <w:lvlText w:val="%1)"/>
      <w:lvlJc w:val="left"/>
      <w:pPr>
        <w:tabs>
          <w:tab w:val="num" w:pos="786"/>
        </w:tabs>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5C11454C"/>
    <w:multiLevelType w:val="hybridMultilevel"/>
    <w:tmpl w:val="FE42BA14"/>
    <w:lvl w:ilvl="0" w:tplc="4EB2741E">
      <w:start w:val="1"/>
      <w:numFmt w:val="decimal"/>
      <w:lvlText w:val="%1)"/>
      <w:lvlJc w:val="left"/>
      <w:pPr>
        <w:tabs>
          <w:tab w:val="num" w:pos="710"/>
        </w:tabs>
        <w:ind w:left="710" w:hanging="360"/>
      </w:pPr>
      <w:rPr>
        <w:rFonts w:hint="default"/>
        <w:b w:val="0"/>
        <w:bCs w:val="0"/>
        <w:i w:val="0"/>
        <w:iCs w:val="0"/>
        <w:color w:val="auto"/>
        <w:sz w:val="22"/>
        <w:szCs w:val="22"/>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51" w15:restartNumberingAfterBreak="0">
    <w:nsid w:val="5DE86662"/>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65B360CA"/>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3" w15:restartNumberingAfterBreak="0">
    <w:nsid w:val="67B43E2D"/>
    <w:multiLevelType w:val="multilevel"/>
    <w:tmpl w:val="EC4477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B2B2E69"/>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5" w15:restartNumberingAfterBreak="0">
    <w:nsid w:val="6F8F7E8B"/>
    <w:multiLevelType w:val="hybridMultilevel"/>
    <w:tmpl w:val="6CC88BC0"/>
    <w:lvl w:ilvl="0" w:tplc="04150011">
      <w:start w:val="1"/>
      <w:numFmt w:val="decimal"/>
      <w:lvlText w:val="%1)"/>
      <w:lvlJc w:val="left"/>
      <w:pPr>
        <w:ind w:left="1260" w:hanging="360"/>
      </w:pPr>
    </w:lvl>
    <w:lvl w:ilvl="1" w:tplc="B6DC864C">
      <w:start w:val="1"/>
      <w:numFmt w:val="lowerLetter"/>
      <w:lvlText w:val="%2)"/>
      <w:lvlJc w:val="left"/>
      <w:pPr>
        <w:ind w:left="1980" w:hanging="360"/>
      </w:pPr>
      <w:rPr>
        <w:rFonts w:hint="default"/>
      </w:r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6" w15:restartNumberingAfterBreak="0">
    <w:nsid w:val="78BA5409"/>
    <w:multiLevelType w:val="multilevel"/>
    <w:tmpl w:val="9376866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suff w:val="space"/>
      <w:lvlText w:val="%7)"/>
      <w:lvlJc w:val="left"/>
      <w:pPr>
        <w:ind w:left="786"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7" w15:restartNumberingAfterBreak="0">
    <w:nsid w:val="7900582C"/>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0D4CBA"/>
    <w:multiLevelType w:val="hybridMultilevel"/>
    <w:tmpl w:val="6504C8B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9" w15:restartNumberingAfterBreak="0">
    <w:nsid w:val="7C5F1F26"/>
    <w:multiLevelType w:val="hybridMultilevel"/>
    <w:tmpl w:val="FFFFFFFF"/>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0" w15:restartNumberingAfterBreak="0">
    <w:nsid w:val="7FCB58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26251337">
    <w:abstractNumId w:val="30"/>
  </w:num>
  <w:num w:numId="2" w16cid:durableId="11310943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09156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991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383604">
    <w:abstractNumId w:val="44"/>
  </w:num>
  <w:num w:numId="6" w16cid:durableId="130637889">
    <w:abstractNumId w:val="51"/>
  </w:num>
  <w:num w:numId="7" w16cid:durableId="1969967638">
    <w:abstractNumId w:val="45"/>
  </w:num>
  <w:num w:numId="8" w16cid:durableId="1870684730">
    <w:abstractNumId w:val="33"/>
  </w:num>
  <w:num w:numId="9" w16cid:durableId="1445730932">
    <w:abstractNumId w:val="57"/>
  </w:num>
  <w:num w:numId="10" w16cid:durableId="1785078425">
    <w:abstractNumId w:val="0"/>
  </w:num>
  <w:num w:numId="11" w16cid:durableId="6872166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3777778">
    <w:abstractNumId w:val="1"/>
  </w:num>
  <w:num w:numId="13" w16cid:durableId="353311962">
    <w:abstractNumId w:val="8"/>
  </w:num>
  <w:num w:numId="14" w16cid:durableId="204879264">
    <w:abstractNumId w:val="21"/>
  </w:num>
  <w:num w:numId="15" w16cid:durableId="234822242">
    <w:abstractNumId w:val="13"/>
  </w:num>
  <w:num w:numId="16" w16cid:durableId="177275041">
    <w:abstractNumId w:val="16"/>
  </w:num>
  <w:num w:numId="17" w16cid:durableId="1566792208">
    <w:abstractNumId w:val="10"/>
  </w:num>
  <w:num w:numId="18" w16cid:durableId="1441294620">
    <w:abstractNumId w:val="23"/>
  </w:num>
  <w:num w:numId="19" w16cid:durableId="756900199">
    <w:abstractNumId w:val="58"/>
  </w:num>
  <w:num w:numId="20" w16cid:durableId="35282567">
    <w:abstractNumId w:val="29"/>
  </w:num>
  <w:num w:numId="21" w16cid:durableId="1378697448">
    <w:abstractNumId w:val="34"/>
  </w:num>
  <w:num w:numId="22" w16cid:durableId="1011564707">
    <w:abstractNumId w:val="54"/>
  </w:num>
  <w:num w:numId="23" w16cid:durableId="510418152">
    <w:abstractNumId w:val="27"/>
  </w:num>
  <w:num w:numId="24" w16cid:durableId="303124835">
    <w:abstractNumId w:val="25"/>
  </w:num>
  <w:num w:numId="25" w16cid:durableId="2085758573">
    <w:abstractNumId w:val="3"/>
  </w:num>
  <w:num w:numId="26" w16cid:durableId="1278878212">
    <w:abstractNumId w:val="11"/>
  </w:num>
  <w:num w:numId="27" w16cid:durableId="1956446818">
    <w:abstractNumId w:val="52"/>
  </w:num>
  <w:num w:numId="28" w16cid:durableId="1660041706">
    <w:abstractNumId w:val="5"/>
  </w:num>
  <w:num w:numId="29" w16cid:durableId="905795348">
    <w:abstractNumId w:val="56"/>
  </w:num>
  <w:num w:numId="30" w16cid:durableId="1927497646">
    <w:abstractNumId w:val="35"/>
  </w:num>
  <w:num w:numId="31" w16cid:durableId="926232076">
    <w:abstractNumId w:val="59"/>
  </w:num>
  <w:num w:numId="32" w16cid:durableId="257641902">
    <w:abstractNumId w:val="18"/>
  </w:num>
  <w:num w:numId="33" w16cid:durableId="1833719816">
    <w:abstractNumId w:val="4"/>
  </w:num>
  <w:num w:numId="34" w16cid:durableId="916019393">
    <w:abstractNumId w:val="15"/>
  </w:num>
  <w:num w:numId="35" w16cid:durableId="1935166065">
    <w:abstractNumId w:val="28"/>
  </w:num>
  <w:num w:numId="36" w16cid:durableId="1571773869">
    <w:abstractNumId w:val="42"/>
  </w:num>
  <w:num w:numId="37" w16cid:durableId="2067801311">
    <w:abstractNumId w:val="26"/>
  </w:num>
  <w:num w:numId="38" w16cid:durableId="807747852">
    <w:abstractNumId w:val="9"/>
  </w:num>
  <w:num w:numId="39" w16cid:durableId="1711614901">
    <w:abstractNumId w:val="55"/>
  </w:num>
  <w:num w:numId="40" w16cid:durableId="163282436">
    <w:abstractNumId w:val="53"/>
  </w:num>
  <w:num w:numId="41" w16cid:durableId="1727606084">
    <w:abstractNumId w:val="7"/>
  </w:num>
  <w:num w:numId="42" w16cid:durableId="741179052">
    <w:abstractNumId w:val="50"/>
  </w:num>
  <w:num w:numId="43" w16cid:durableId="1325016018">
    <w:abstractNumId w:val="19"/>
  </w:num>
  <w:num w:numId="44" w16cid:durableId="195235413">
    <w:abstractNumId w:val="2"/>
  </w:num>
  <w:num w:numId="45" w16cid:durableId="1544556238">
    <w:abstractNumId w:val="14"/>
  </w:num>
  <w:num w:numId="46" w16cid:durableId="493645796">
    <w:abstractNumId w:val="43"/>
  </w:num>
  <w:num w:numId="47" w16cid:durableId="1420636614">
    <w:abstractNumId w:val="39"/>
  </w:num>
  <w:num w:numId="48" w16cid:durableId="411894208">
    <w:abstractNumId w:val="6"/>
  </w:num>
  <w:num w:numId="49" w16cid:durableId="1544094609">
    <w:abstractNumId w:val="60"/>
  </w:num>
  <w:num w:numId="50" w16cid:durableId="481965894">
    <w:abstractNumId w:val="32"/>
  </w:num>
  <w:num w:numId="51" w16cid:durableId="1361708456">
    <w:abstractNumId w:val="24"/>
  </w:num>
  <w:num w:numId="52" w16cid:durableId="727648384">
    <w:abstractNumId w:val="47"/>
  </w:num>
  <w:num w:numId="53" w16cid:durableId="2016952215">
    <w:abstractNumId w:val="40"/>
  </w:num>
  <w:num w:numId="54" w16cid:durableId="854881318">
    <w:abstractNumId w:val="12"/>
  </w:num>
  <w:num w:numId="55" w16cid:durableId="1751150860">
    <w:abstractNumId w:val="17"/>
  </w:num>
  <w:num w:numId="56" w16cid:durableId="309603661">
    <w:abstractNumId w:val="46"/>
  </w:num>
  <w:num w:numId="57" w16cid:durableId="947851074">
    <w:abstractNumId w:val="36"/>
  </w:num>
  <w:num w:numId="58" w16cid:durableId="1187015486">
    <w:abstractNumId w:val="22"/>
  </w:num>
  <w:num w:numId="59" w16cid:durableId="177042641">
    <w:abstractNumId w:val="41"/>
  </w:num>
  <w:num w:numId="60" w16cid:durableId="1169949985">
    <w:abstractNumId w:val="31"/>
  </w:num>
  <w:num w:numId="61" w16cid:durableId="1793476183">
    <w:abstractNumId w:val="48"/>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eusz Nogala">
    <w15:presenceInfo w15:providerId="Windows Live" w15:userId="69bdd025928740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AB2"/>
    <w:rsid w:val="0000281D"/>
    <w:rsid w:val="0000289E"/>
    <w:rsid w:val="00004A2E"/>
    <w:rsid w:val="00005B52"/>
    <w:rsid w:val="00006930"/>
    <w:rsid w:val="0000792F"/>
    <w:rsid w:val="000112AB"/>
    <w:rsid w:val="000166BF"/>
    <w:rsid w:val="00021834"/>
    <w:rsid w:val="000221A0"/>
    <w:rsid w:val="00024762"/>
    <w:rsid w:val="00030A73"/>
    <w:rsid w:val="00031400"/>
    <w:rsid w:val="00035D9C"/>
    <w:rsid w:val="0003767D"/>
    <w:rsid w:val="00037AB2"/>
    <w:rsid w:val="00047EE6"/>
    <w:rsid w:val="00056F03"/>
    <w:rsid w:val="0005798B"/>
    <w:rsid w:val="00057BA0"/>
    <w:rsid w:val="000712FA"/>
    <w:rsid w:val="00073DA6"/>
    <w:rsid w:val="00077271"/>
    <w:rsid w:val="00090225"/>
    <w:rsid w:val="00090809"/>
    <w:rsid w:val="00093A56"/>
    <w:rsid w:val="00096D67"/>
    <w:rsid w:val="000977A1"/>
    <w:rsid w:val="000A077A"/>
    <w:rsid w:val="000A1756"/>
    <w:rsid w:val="000A34DF"/>
    <w:rsid w:val="000A5411"/>
    <w:rsid w:val="000A6B0B"/>
    <w:rsid w:val="000B0976"/>
    <w:rsid w:val="000B164B"/>
    <w:rsid w:val="000B495E"/>
    <w:rsid w:val="000B5547"/>
    <w:rsid w:val="000C1CDF"/>
    <w:rsid w:val="000C4DCA"/>
    <w:rsid w:val="000D00A5"/>
    <w:rsid w:val="000D24C8"/>
    <w:rsid w:val="000D297E"/>
    <w:rsid w:val="000D5110"/>
    <w:rsid w:val="000E1984"/>
    <w:rsid w:val="000E220A"/>
    <w:rsid w:val="000E5CE5"/>
    <w:rsid w:val="000E6378"/>
    <w:rsid w:val="000E658B"/>
    <w:rsid w:val="000F1AFD"/>
    <w:rsid w:val="000F3711"/>
    <w:rsid w:val="000F4F80"/>
    <w:rsid w:val="0010022D"/>
    <w:rsid w:val="00105C2B"/>
    <w:rsid w:val="00106C96"/>
    <w:rsid w:val="00110D17"/>
    <w:rsid w:val="00112C31"/>
    <w:rsid w:val="001130FD"/>
    <w:rsid w:val="0011629C"/>
    <w:rsid w:val="001170E9"/>
    <w:rsid w:val="00117D87"/>
    <w:rsid w:val="0012096B"/>
    <w:rsid w:val="001217C9"/>
    <w:rsid w:val="0012206E"/>
    <w:rsid w:val="001237AF"/>
    <w:rsid w:val="00126C1A"/>
    <w:rsid w:val="001410A5"/>
    <w:rsid w:val="0014585F"/>
    <w:rsid w:val="0014612C"/>
    <w:rsid w:val="0015034F"/>
    <w:rsid w:val="0015266C"/>
    <w:rsid w:val="00153470"/>
    <w:rsid w:val="00155191"/>
    <w:rsid w:val="00157037"/>
    <w:rsid w:val="001649A5"/>
    <w:rsid w:val="001728B5"/>
    <w:rsid w:val="00176017"/>
    <w:rsid w:val="0018037F"/>
    <w:rsid w:val="00183D0A"/>
    <w:rsid w:val="001850D0"/>
    <w:rsid w:val="00186B71"/>
    <w:rsid w:val="00190141"/>
    <w:rsid w:val="001907CF"/>
    <w:rsid w:val="001927D3"/>
    <w:rsid w:val="001951D4"/>
    <w:rsid w:val="001A245A"/>
    <w:rsid w:val="001A5D9F"/>
    <w:rsid w:val="001A5DEC"/>
    <w:rsid w:val="001A5F51"/>
    <w:rsid w:val="001A61BB"/>
    <w:rsid w:val="001A64A5"/>
    <w:rsid w:val="001A7B66"/>
    <w:rsid w:val="001B0AD1"/>
    <w:rsid w:val="001B1383"/>
    <w:rsid w:val="001B1C77"/>
    <w:rsid w:val="001B5BB2"/>
    <w:rsid w:val="001B7EB6"/>
    <w:rsid w:val="001C609B"/>
    <w:rsid w:val="001D0860"/>
    <w:rsid w:val="001D2817"/>
    <w:rsid w:val="001D3EBB"/>
    <w:rsid w:val="001D4737"/>
    <w:rsid w:val="001D6665"/>
    <w:rsid w:val="001E174F"/>
    <w:rsid w:val="001E23DB"/>
    <w:rsid w:val="001E315B"/>
    <w:rsid w:val="001F2AEE"/>
    <w:rsid w:val="001F3B68"/>
    <w:rsid w:val="001F3BE8"/>
    <w:rsid w:val="001F69D7"/>
    <w:rsid w:val="001F72EF"/>
    <w:rsid w:val="00201796"/>
    <w:rsid w:val="00201E19"/>
    <w:rsid w:val="002022AA"/>
    <w:rsid w:val="002032EF"/>
    <w:rsid w:val="00205409"/>
    <w:rsid w:val="002073B2"/>
    <w:rsid w:val="002077EC"/>
    <w:rsid w:val="00212BDD"/>
    <w:rsid w:val="00215FD1"/>
    <w:rsid w:val="002165C6"/>
    <w:rsid w:val="0022037D"/>
    <w:rsid w:val="00221BFD"/>
    <w:rsid w:val="00222B94"/>
    <w:rsid w:val="00222EEA"/>
    <w:rsid w:val="0022461C"/>
    <w:rsid w:val="002267B7"/>
    <w:rsid w:val="002324CD"/>
    <w:rsid w:val="00232512"/>
    <w:rsid w:val="002359D5"/>
    <w:rsid w:val="00235D9A"/>
    <w:rsid w:val="00240A36"/>
    <w:rsid w:val="00241333"/>
    <w:rsid w:val="002421CB"/>
    <w:rsid w:val="002436BE"/>
    <w:rsid w:val="00244A67"/>
    <w:rsid w:val="0025027C"/>
    <w:rsid w:val="00252322"/>
    <w:rsid w:val="00252613"/>
    <w:rsid w:val="00257335"/>
    <w:rsid w:val="00257FB1"/>
    <w:rsid w:val="00260A70"/>
    <w:rsid w:val="00261808"/>
    <w:rsid w:val="0026701A"/>
    <w:rsid w:val="00267663"/>
    <w:rsid w:val="00273057"/>
    <w:rsid w:val="0027503F"/>
    <w:rsid w:val="00275852"/>
    <w:rsid w:val="002770B1"/>
    <w:rsid w:val="00281C67"/>
    <w:rsid w:val="0028461D"/>
    <w:rsid w:val="00284620"/>
    <w:rsid w:val="00284CAF"/>
    <w:rsid w:val="00290B4D"/>
    <w:rsid w:val="00292142"/>
    <w:rsid w:val="00295D53"/>
    <w:rsid w:val="002969E2"/>
    <w:rsid w:val="002A00FD"/>
    <w:rsid w:val="002A0910"/>
    <w:rsid w:val="002A20F3"/>
    <w:rsid w:val="002A2D7A"/>
    <w:rsid w:val="002A5EF3"/>
    <w:rsid w:val="002A7205"/>
    <w:rsid w:val="002A7FE7"/>
    <w:rsid w:val="002B16DF"/>
    <w:rsid w:val="002B71F2"/>
    <w:rsid w:val="002C4E3B"/>
    <w:rsid w:val="002C640F"/>
    <w:rsid w:val="002C7C88"/>
    <w:rsid w:val="002C7CFD"/>
    <w:rsid w:val="002D0A0F"/>
    <w:rsid w:val="002D25B6"/>
    <w:rsid w:val="002D26A2"/>
    <w:rsid w:val="002D3D8F"/>
    <w:rsid w:val="002D7DE3"/>
    <w:rsid w:val="002E0EE3"/>
    <w:rsid w:val="002E200E"/>
    <w:rsid w:val="002E30C6"/>
    <w:rsid w:val="002E3EAB"/>
    <w:rsid w:val="002E4BA2"/>
    <w:rsid w:val="002E527D"/>
    <w:rsid w:val="002E6AD7"/>
    <w:rsid w:val="002F1876"/>
    <w:rsid w:val="002F2B58"/>
    <w:rsid w:val="002F63B4"/>
    <w:rsid w:val="002F659B"/>
    <w:rsid w:val="003001F0"/>
    <w:rsid w:val="003014C1"/>
    <w:rsid w:val="00301E85"/>
    <w:rsid w:val="00303621"/>
    <w:rsid w:val="0030424D"/>
    <w:rsid w:val="003058BA"/>
    <w:rsid w:val="003065A4"/>
    <w:rsid w:val="00306C8E"/>
    <w:rsid w:val="00311A42"/>
    <w:rsid w:val="00312231"/>
    <w:rsid w:val="003139C3"/>
    <w:rsid w:val="00314201"/>
    <w:rsid w:val="00314FE4"/>
    <w:rsid w:val="00320088"/>
    <w:rsid w:val="00321BA2"/>
    <w:rsid w:val="003221D5"/>
    <w:rsid w:val="00325C0B"/>
    <w:rsid w:val="00334914"/>
    <w:rsid w:val="00335F1A"/>
    <w:rsid w:val="00337013"/>
    <w:rsid w:val="00337876"/>
    <w:rsid w:val="00337973"/>
    <w:rsid w:val="00340A07"/>
    <w:rsid w:val="0034269D"/>
    <w:rsid w:val="003518ED"/>
    <w:rsid w:val="003523C8"/>
    <w:rsid w:val="0035305F"/>
    <w:rsid w:val="00353A56"/>
    <w:rsid w:val="00355DD0"/>
    <w:rsid w:val="003629CF"/>
    <w:rsid w:val="0036605C"/>
    <w:rsid w:val="0037119B"/>
    <w:rsid w:val="0037259C"/>
    <w:rsid w:val="0037271F"/>
    <w:rsid w:val="003813BF"/>
    <w:rsid w:val="00381BB6"/>
    <w:rsid w:val="0038287A"/>
    <w:rsid w:val="003828E5"/>
    <w:rsid w:val="00390020"/>
    <w:rsid w:val="00393101"/>
    <w:rsid w:val="0039701B"/>
    <w:rsid w:val="003A4C80"/>
    <w:rsid w:val="003A65DA"/>
    <w:rsid w:val="003A6C0F"/>
    <w:rsid w:val="003A782B"/>
    <w:rsid w:val="003B03D6"/>
    <w:rsid w:val="003B0944"/>
    <w:rsid w:val="003C186B"/>
    <w:rsid w:val="003C1DDF"/>
    <w:rsid w:val="003D12E5"/>
    <w:rsid w:val="003D1479"/>
    <w:rsid w:val="003D1A8D"/>
    <w:rsid w:val="003D7C27"/>
    <w:rsid w:val="003E3653"/>
    <w:rsid w:val="003E4C0B"/>
    <w:rsid w:val="003E605F"/>
    <w:rsid w:val="003F07E8"/>
    <w:rsid w:val="003F1621"/>
    <w:rsid w:val="003F3B0E"/>
    <w:rsid w:val="003F3D22"/>
    <w:rsid w:val="004004AA"/>
    <w:rsid w:val="00400B37"/>
    <w:rsid w:val="004018B2"/>
    <w:rsid w:val="00407FB4"/>
    <w:rsid w:val="00411939"/>
    <w:rsid w:val="004145F6"/>
    <w:rsid w:val="00427B6D"/>
    <w:rsid w:val="00436D19"/>
    <w:rsid w:val="00440C86"/>
    <w:rsid w:val="00441141"/>
    <w:rsid w:val="0044547A"/>
    <w:rsid w:val="004459EC"/>
    <w:rsid w:val="00446C18"/>
    <w:rsid w:val="00451C1F"/>
    <w:rsid w:val="004520B0"/>
    <w:rsid w:val="00452AB8"/>
    <w:rsid w:val="00452F0D"/>
    <w:rsid w:val="004537B9"/>
    <w:rsid w:val="004572DE"/>
    <w:rsid w:val="00463FC6"/>
    <w:rsid w:val="00471188"/>
    <w:rsid w:val="00471D4F"/>
    <w:rsid w:val="004758C0"/>
    <w:rsid w:val="00480ABA"/>
    <w:rsid w:val="00483B75"/>
    <w:rsid w:val="00484164"/>
    <w:rsid w:val="00484BE8"/>
    <w:rsid w:val="004878BE"/>
    <w:rsid w:val="00490FEF"/>
    <w:rsid w:val="004969C9"/>
    <w:rsid w:val="004A082C"/>
    <w:rsid w:val="004A1A80"/>
    <w:rsid w:val="004A27CD"/>
    <w:rsid w:val="004A37F5"/>
    <w:rsid w:val="004A5763"/>
    <w:rsid w:val="004B0535"/>
    <w:rsid w:val="004B3EBE"/>
    <w:rsid w:val="004B4A01"/>
    <w:rsid w:val="004B4BA6"/>
    <w:rsid w:val="004B79A9"/>
    <w:rsid w:val="004C1FA4"/>
    <w:rsid w:val="004C4A03"/>
    <w:rsid w:val="004C61D0"/>
    <w:rsid w:val="004D0756"/>
    <w:rsid w:val="004D502D"/>
    <w:rsid w:val="004E1253"/>
    <w:rsid w:val="004E2489"/>
    <w:rsid w:val="004E49B0"/>
    <w:rsid w:val="004F710E"/>
    <w:rsid w:val="005000AA"/>
    <w:rsid w:val="005072DC"/>
    <w:rsid w:val="005076F6"/>
    <w:rsid w:val="005132F0"/>
    <w:rsid w:val="0051451F"/>
    <w:rsid w:val="005166E7"/>
    <w:rsid w:val="00521BD4"/>
    <w:rsid w:val="00522C67"/>
    <w:rsid w:val="00523682"/>
    <w:rsid w:val="00524D1E"/>
    <w:rsid w:val="00525A0A"/>
    <w:rsid w:val="00525E0B"/>
    <w:rsid w:val="00526CF9"/>
    <w:rsid w:val="00526D17"/>
    <w:rsid w:val="00530CC8"/>
    <w:rsid w:val="00531D5E"/>
    <w:rsid w:val="0053477C"/>
    <w:rsid w:val="00534A1D"/>
    <w:rsid w:val="00535DC7"/>
    <w:rsid w:val="00536AF2"/>
    <w:rsid w:val="005433FB"/>
    <w:rsid w:val="00546A31"/>
    <w:rsid w:val="00554927"/>
    <w:rsid w:val="00560337"/>
    <w:rsid w:val="00562D28"/>
    <w:rsid w:val="005719BA"/>
    <w:rsid w:val="00571CD1"/>
    <w:rsid w:val="00572D7E"/>
    <w:rsid w:val="00574296"/>
    <w:rsid w:val="00580605"/>
    <w:rsid w:val="0058444F"/>
    <w:rsid w:val="0058594C"/>
    <w:rsid w:val="00590740"/>
    <w:rsid w:val="00591FAD"/>
    <w:rsid w:val="00593181"/>
    <w:rsid w:val="00595483"/>
    <w:rsid w:val="00595E81"/>
    <w:rsid w:val="0059636A"/>
    <w:rsid w:val="005978FA"/>
    <w:rsid w:val="005A1510"/>
    <w:rsid w:val="005A1835"/>
    <w:rsid w:val="005A2A27"/>
    <w:rsid w:val="005A4498"/>
    <w:rsid w:val="005A48A7"/>
    <w:rsid w:val="005A5673"/>
    <w:rsid w:val="005A6C90"/>
    <w:rsid w:val="005B0B30"/>
    <w:rsid w:val="005B16DD"/>
    <w:rsid w:val="005B2CDF"/>
    <w:rsid w:val="005B3593"/>
    <w:rsid w:val="005B383D"/>
    <w:rsid w:val="005B3CEF"/>
    <w:rsid w:val="005B7AD1"/>
    <w:rsid w:val="005C0C24"/>
    <w:rsid w:val="005C49C1"/>
    <w:rsid w:val="005C4F6D"/>
    <w:rsid w:val="005C6214"/>
    <w:rsid w:val="005C631E"/>
    <w:rsid w:val="005D0C25"/>
    <w:rsid w:val="005D692E"/>
    <w:rsid w:val="005E2B2B"/>
    <w:rsid w:val="005E45DA"/>
    <w:rsid w:val="005E56E8"/>
    <w:rsid w:val="005F28DF"/>
    <w:rsid w:val="005F384A"/>
    <w:rsid w:val="005F51EB"/>
    <w:rsid w:val="005F60AE"/>
    <w:rsid w:val="005F6886"/>
    <w:rsid w:val="00601B31"/>
    <w:rsid w:val="00602DB5"/>
    <w:rsid w:val="006055E2"/>
    <w:rsid w:val="0060653C"/>
    <w:rsid w:val="0061246B"/>
    <w:rsid w:val="0061280A"/>
    <w:rsid w:val="00612A91"/>
    <w:rsid w:val="00612EC1"/>
    <w:rsid w:val="006132C8"/>
    <w:rsid w:val="0062552D"/>
    <w:rsid w:val="00630C29"/>
    <w:rsid w:val="00631AAE"/>
    <w:rsid w:val="00632E26"/>
    <w:rsid w:val="00633A4E"/>
    <w:rsid w:val="00634E4F"/>
    <w:rsid w:val="00640A61"/>
    <w:rsid w:val="00641771"/>
    <w:rsid w:val="00642066"/>
    <w:rsid w:val="00643A8D"/>
    <w:rsid w:val="00643BD5"/>
    <w:rsid w:val="006449FA"/>
    <w:rsid w:val="006450BB"/>
    <w:rsid w:val="00650282"/>
    <w:rsid w:val="00651AE2"/>
    <w:rsid w:val="00653DFF"/>
    <w:rsid w:val="0065493D"/>
    <w:rsid w:val="00661D91"/>
    <w:rsid w:val="00665429"/>
    <w:rsid w:val="00673777"/>
    <w:rsid w:val="006760E3"/>
    <w:rsid w:val="00680804"/>
    <w:rsid w:val="00680D2A"/>
    <w:rsid w:val="00680DA7"/>
    <w:rsid w:val="006819A5"/>
    <w:rsid w:val="0068275E"/>
    <w:rsid w:val="00684098"/>
    <w:rsid w:val="006858AF"/>
    <w:rsid w:val="00686DE0"/>
    <w:rsid w:val="006914A3"/>
    <w:rsid w:val="006929FE"/>
    <w:rsid w:val="0069467A"/>
    <w:rsid w:val="00695B09"/>
    <w:rsid w:val="0069680D"/>
    <w:rsid w:val="006A049F"/>
    <w:rsid w:val="006A35D6"/>
    <w:rsid w:val="006A5C62"/>
    <w:rsid w:val="006A6F58"/>
    <w:rsid w:val="006A7BD6"/>
    <w:rsid w:val="006A7E08"/>
    <w:rsid w:val="006B015F"/>
    <w:rsid w:val="006B10BE"/>
    <w:rsid w:val="006B371D"/>
    <w:rsid w:val="006B43A3"/>
    <w:rsid w:val="006C09F6"/>
    <w:rsid w:val="006C27FE"/>
    <w:rsid w:val="006C36D5"/>
    <w:rsid w:val="006C584D"/>
    <w:rsid w:val="006D12F7"/>
    <w:rsid w:val="006D3F59"/>
    <w:rsid w:val="006D53DD"/>
    <w:rsid w:val="006D7C27"/>
    <w:rsid w:val="006E6479"/>
    <w:rsid w:val="006E7745"/>
    <w:rsid w:val="006F1358"/>
    <w:rsid w:val="006F66B6"/>
    <w:rsid w:val="006F6D15"/>
    <w:rsid w:val="00700DAA"/>
    <w:rsid w:val="007014B4"/>
    <w:rsid w:val="00705434"/>
    <w:rsid w:val="00707A93"/>
    <w:rsid w:val="007100A6"/>
    <w:rsid w:val="0071011A"/>
    <w:rsid w:val="00716E63"/>
    <w:rsid w:val="0071771D"/>
    <w:rsid w:val="00720C2A"/>
    <w:rsid w:val="00723E05"/>
    <w:rsid w:val="00733ACD"/>
    <w:rsid w:val="00735DCA"/>
    <w:rsid w:val="0073656F"/>
    <w:rsid w:val="00736B18"/>
    <w:rsid w:val="0073709D"/>
    <w:rsid w:val="0074224D"/>
    <w:rsid w:val="007426B4"/>
    <w:rsid w:val="007430A2"/>
    <w:rsid w:val="00745C77"/>
    <w:rsid w:val="007505B8"/>
    <w:rsid w:val="00750B93"/>
    <w:rsid w:val="00753B05"/>
    <w:rsid w:val="00753FB2"/>
    <w:rsid w:val="00755B00"/>
    <w:rsid w:val="00760067"/>
    <w:rsid w:val="0076099C"/>
    <w:rsid w:val="0076267B"/>
    <w:rsid w:val="00763EF7"/>
    <w:rsid w:val="00764F4A"/>
    <w:rsid w:val="0076514F"/>
    <w:rsid w:val="00765450"/>
    <w:rsid w:val="00770503"/>
    <w:rsid w:val="007728B7"/>
    <w:rsid w:val="00773EA6"/>
    <w:rsid w:val="00773F3A"/>
    <w:rsid w:val="0077432A"/>
    <w:rsid w:val="00776A97"/>
    <w:rsid w:val="007809F0"/>
    <w:rsid w:val="00780AD2"/>
    <w:rsid w:val="00781A1B"/>
    <w:rsid w:val="0078295F"/>
    <w:rsid w:val="00783D05"/>
    <w:rsid w:val="00784805"/>
    <w:rsid w:val="00785218"/>
    <w:rsid w:val="0078733F"/>
    <w:rsid w:val="00791D25"/>
    <w:rsid w:val="00794162"/>
    <w:rsid w:val="00795808"/>
    <w:rsid w:val="0079670D"/>
    <w:rsid w:val="007A08E9"/>
    <w:rsid w:val="007A18C2"/>
    <w:rsid w:val="007A37DF"/>
    <w:rsid w:val="007B65A3"/>
    <w:rsid w:val="007C5A04"/>
    <w:rsid w:val="007C5F6F"/>
    <w:rsid w:val="007D0434"/>
    <w:rsid w:val="007D0D1A"/>
    <w:rsid w:val="007D4724"/>
    <w:rsid w:val="007D4F1E"/>
    <w:rsid w:val="007D6AC3"/>
    <w:rsid w:val="007E01A2"/>
    <w:rsid w:val="007E436A"/>
    <w:rsid w:val="007E65A3"/>
    <w:rsid w:val="007F1E0E"/>
    <w:rsid w:val="007F4B08"/>
    <w:rsid w:val="007F66D6"/>
    <w:rsid w:val="007F6FC9"/>
    <w:rsid w:val="008020FF"/>
    <w:rsid w:val="00802817"/>
    <w:rsid w:val="0080536C"/>
    <w:rsid w:val="008106A5"/>
    <w:rsid w:val="00813138"/>
    <w:rsid w:val="00815315"/>
    <w:rsid w:val="00816EE9"/>
    <w:rsid w:val="00817543"/>
    <w:rsid w:val="00823777"/>
    <w:rsid w:val="008258FA"/>
    <w:rsid w:val="008265C9"/>
    <w:rsid w:val="00826FD5"/>
    <w:rsid w:val="00832C04"/>
    <w:rsid w:val="00834A9C"/>
    <w:rsid w:val="00842141"/>
    <w:rsid w:val="00842CA7"/>
    <w:rsid w:val="00842CAE"/>
    <w:rsid w:val="00844025"/>
    <w:rsid w:val="00845178"/>
    <w:rsid w:val="00851214"/>
    <w:rsid w:val="0085192D"/>
    <w:rsid w:val="00853BFE"/>
    <w:rsid w:val="008551E2"/>
    <w:rsid w:val="008557B6"/>
    <w:rsid w:val="00857042"/>
    <w:rsid w:val="00860223"/>
    <w:rsid w:val="00861C34"/>
    <w:rsid w:val="00864128"/>
    <w:rsid w:val="00864790"/>
    <w:rsid w:val="0086682E"/>
    <w:rsid w:val="00875AFB"/>
    <w:rsid w:val="00875C2F"/>
    <w:rsid w:val="00877976"/>
    <w:rsid w:val="008842EF"/>
    <w:rsid w:val="00886B2A"/>
    <w:rsid w:val="00887F20"/>
    <w:rsid w:val="008A05E8"/>
    <w:rsid w:val="008A14AF"/>
    <w:rsid w:val="008A1CCA"/>
    <w:rsid w:val="008A250E"/>
    <w:rsid w:val="008A6A29"/>
    <w:rsid w:val="008A7AEC"/>
    <w:rsid w:val="008A7C46"/>
    <w:rsid w:val="008B195C"/>
    <w:rsid w:val="008B463A"/>
    <w:rsid w:val="008B7005"/>
    <w:rsid w:val="008C0F5E"/>
    <w:rsid w:val="008C3F3F"/>
    <w:rsid w:val="008C5B06"/>
    <w:rsid w:val="008C61BE"/>
    <w:rsid w:val="008C6DD5"/>
    <w:rsid w:val="008C74CF"/>
    <w:rsid w:val="008D162B"/>
    <w:rsid w:val="008D18BF"/>
    <w:rsid w:val="008D6F2D"/>
    <w:rsid w:val="008E177B"/>
    <w:rsid w:val="008E1EE3"/>
    <w:rsid w:val="008E4463"/>
    <w:rsid w:val="008E71EE"/>
    <w:rsid w:val="008F1382"/>
    <w:rsid w:val="008F1A78"/>
    <w:rsid w:val="008F1EF5"/>
    <w:rsid w:val="008F316F"/>
    <w:rsid w:val="008F3307"/>
    <w:rsid w:val="008F3D72"/>
    <w:rsid w:val="008F60BA"/>
    <w:rsid w:val="008F71FA"/>
    <w:rsid w:val="00904F23"/>
    <w:rsid w:val="009139A8"/>
    <w:rsid w:val="00913B76"/>
    <w:rsid w:val="0091517B"/>
    <w:rsid w:val="00915EAA"/>
    <w:rsid w:val="0092032A"/>
    <w:rsid w:val="009236B8"/>
    <w:rsid w:val="00926CCE"/>
    <w:rsid w:val="0092774B"/>
    <w:rsid w:val="00927FBD"/>
    <w:rsid w:val="00933E88"/>
    <w:rsid w:val="0093794D"/>
    <w:rsid w:val="0094169B"/>
    <w:rsid w:val="00944815"/>
    <w:rsid w:val="00945B75"/>
    <w:rsid w:val="00947B51"/>
    <w:rsid w:val="00950B41"/>
    <w:rsid w:val="00951850"/>
    <w:rsid w:val="00951878"/>
    <w:rsid w:val="009519C6"/>
    <w:rsid w:val="00960C6A"/>
    <w:rsid w:val="00961797"/>
    <w:rsid w:val="009658B3"/>
    <w:rsid w:val="009724D5"/>
    <w:rsid w:val="00980214"/>
    <w:rsid w:val="0098111F"/>
    <w:rsid w:val="00981303"/>
    <w:rsid w:val="009849FE"/>
    <w:rsid w:val="00984E0D"/>
    <w:rsid w:val="0098798F"/>
    <w:rsid w:val="00987FE6"/>
    <w:rsid w:val="0099217C"/>
    <w:rsid w:val="009A24C0"/>
    <w:rsid w:val="009A2672"/>
    <w:rsid w:val="009A3981"/>
    <w:rsid w:val="009A7276"/>
    <w:rsid w:val="009B05BF"/>
    <w:rsid w:val="009B0B2A"/>
    <w:rsid w:val="009B0CF4"/>
    <w:rsid w:val="009B290F"/>
    <w:rsid w:val="009B3CAA"/>
    <w:rsid w:val="009B7C0F"/>
    <w:rsid w:val="009C0706"/>
    <w:rsid w:val="009C1E35"/>
    <w:rsid w:val="009C5DB6"/>
    <w:rsid w:val="009D1F06"/>
    <w:rsid w:val="009D240D"/>
    <w:rsid w:val="009D27F4"/>
    <w:rsid w:val="009D4EAB"/>
    <w:rsid w:val="009D5AD2"/>
    <w:rsid w:val="009D7098"/>
    <w:rsid w:val="009E02EB"/>
    <w:rsid w:val="009E10E0"/>
    <w:rsid w:val="009E4704"/>
    <w:rsid w:val="009F133A"/>
    <w:rsid w:val="009F13E8"/>
    <w:rsid w:val="00A01B71"/>
    <w:rsid w:val="00A03B91"/>
    <w:rsid w:val="00A07B98"/>
    <w:rsid w:val="00A1015C"/>
    <w:rsid w:val="00A108C2"/>
    <w:rsid w:val="00A11E35"/>
    <w:rsid w:val="00A141EB"/>
    <w:rsid w:val="00A14C08"/>
    <w:rsid w:val="00A1662A"/>
    <w:rsid w:val="00A20978"/>
    <w:rsid w:val="00A209A7"/>
    <w:rsid w:val="00A21B5B"/>
    <w:rsid w:val="00A23C4B"/>
    <w:rsid w:val="00A25F6F"/>
    <w:rsid w:val="00A27653"/>
    <w:rsid w:val="00A302E9"/>
    <w:rsid w:val="00A305D5"/>
    <w:rsid w:val="00A310C0"/>
    <w:rsid w:val="00A33F4E"/>
    <w:rsid w:val="00A43BBD"/>
    <w:rsid w:val="00A44365"/>
    <w:rsid w:val="00A462A3"/>
    <w:rsid w:val="00A464E0"/>
    <w:rsid w:val="00A4764E"/>
    <w:rsid w:val="00A50269"/>
    <w:rsid w:val="00A51548"/>
    <w:rsid w:val="00A52A32"/>
    <w:rsid w:val="00A56024"/>
    <w:rsid w:val="00A6244E"/>
    <w:rsid w:val="00A63158"/>
    <w:rsid w:val="00A64A87"/>
    <w:rsid w:val="00A65174"/>
    <w:rsid w:val="00A66B79"/>
    <w:rsid w:val="00A73A30"/>
    <w:rsid w:val="00A7430D"/>
    <w:rsid w:val="00A74890"/>
    <w:rsid w:val="00A7506D"/>
    <w:rsid w:val="00A75DE8"/>
    <w:rsid w:val="00A75FBD"/>
    <w:rsid w:val="00A76966"/>
    <w:rsid w:val="00A769F3"/>
    <w:rsid w:val="00A7782E"/>
    <w:rsid w:val="00A77EF2"/>
    <w:rsid w:val="00A825E9"/>
    <w:rsid w:val="00A859F1"/>
    <w:rsid w:val="00A86106"/>
    <w:rsid w:val="00A90BDA"/>
    <w:rsid w:val="00A92BFB"/>
    <w:rsid w:val="00AA0AA4"/>
    <w:rsid w:val="00AA0BD0"/>
    <w:rsid w:val="00AA105C"/>
    <w:rsid w:val="00AA47EB"/>
    <w:rsid w:val="00AA4891"/>
    <w:rsid w:val="00AA6165"/>
    <w:rsid w:val="00AA64BA"/>
    <w:rsid w:val="00AA6FF0"/>
    <w:rsid w:val="00AA760F"/>
    <w:rsid w:val="00AB0114"/>
    <w:rsid w:val="00AB04CB"/>
    <w:rsid w:val="00AC1E71"/>
    <w:rsid w:val="00AC40BD"/>
    <w:rsid w:val="00AC6871"/>
    <w:rsid w:val="00AD6FAA"/>
    <w:rsid w:val="00AD7DD7"/>
    <w:rsid w:val="00AE31AF"/>
    <w:rsid w:val="00AE3ABB"/>
    <w:rsid w:val="00AE5951"/>
    <w:rsid w:val="00AE5CBC"/>
    <w:rsid w:val="00AF205F"/>
    <w:rsid w:val="00AF2519"/>
    <w:rsid w:val="00AF2727"/>
    <w:rsid w:val="00AF6B10"/>
    <w:rsid w:val="00B01CD7"/>
    <w:rsid w:val="00B02D56"/>
    <w:rsid w:val="00B049F5"/>
    <w:rsid w:val="00B1011B"/>
    <w:rsid w:val="00B140CD"/>
    <w:rsid w:val="00B161C4"/>
    <w:rsid w:val="00B20765"/>
    <w:rsid w:val="00B20E7E"/>
    <w:rsid w:val="00B22861"/>
    <w:rsid w:val="00B247BA"/>
    <w:rsid w:val="00B262E4"/>
    <w:rsid w:val="00B26EEA"/>
    <w:rsid w:val="00B3114D"/>
    <w:rsid w:val="00B33B11"/>
    <w:rsid w:val="00B351B8"/>
    <w:rsid w:val="00B357AF"/>
    <w:rsid w:val="00B42820"/>
    <w:rsid w:val="00B440B7"/>
    <w:rsid w:val="00B45E02"/>
    <w:rsid w:val="00B4644D"/>
    <w:rsid w:val="00B507F2"/>
    <w:rsid w:val="00B55B44"/>
    <w:rsid w:val="00B5643B"/>
    <w:rsid w:val="00B65DC0"/>
    <w:rsid w:val="00B70311"/>
    <w:rsid w:val="00B72F0B"/>
    <w:rsid w:val="00B738E2"/>
    <w:rsid w:val="00B739E7"/>
    <w:rsid w:val="00B73BDB"/>
    <w:rsid w:val="00B8480C"/>
    <w:rsid w:val="00B8521E"/>
    <w:rsid w:val="00B8603E"/>
    <w:rsid w:val="00B86A01"/>
    <w:rsid w:val="00B86B74"/>
    <w:rsid w:val="00B86D04"/>
    <w:rsid w:val="00B908E9"/>
    <w:rsid w:val="00B92280"/>
    <w:rsid w:val="00B93157"/>
    <w:rsid w:val="00B94423"/>
    <w:rsid w:val="00B95673"/>
    <w:rsid w:val="00B958E2"/>
    <w:rsid w:val="00B9694C"/>
    <w:rsid w:val="00B97C98"/>
    <w:rsid w:val="00BA041A"/>
    <w:rsid w:val="00BA2C5D"/>
    <w:rsid w:val="00BA5402"/>
    <w:rsid w:val="00BA5552"/>
    <w:rsid w:val="00BA7489"/>
    <w:rsid w:val="00BB0B25"/>
    <w:rsid w:val="00BB0C2C"/>
    <w:rsid w:val="00BB2367"/>
    <w:rsid w:val="00BB270E"/>
    <w:rsid w:val="00BB58B1"/>
    <w:rsid w:val="00BC3147"/>
    <w:rsid w:val="00BC52C5"/>
    <w:rsid w:val="00BC67E4"/>
    <w:rsid w:val="00BD092A"/>
    <w:rsid w:val="00BD1AB6"/>
    <w:rsid w:val="00BD4151"/>
    <w:rsid w:val="00BD44E1"/>
    <w:rsid w:val="00BD499D"/>
    <w:rsid w:val="00BD4E8A"/>
    <w:rsid w:val="00BD6864"/>
    <w:rsid w:val="00BD7CD9"/>
    <w:rsid w:val="00BE5CA5"/>
    <w:rsid w:val="00BE71C2"/>
    <w:rsid w:val="00BE7249"/>
    <w:rsid w:val="00BE74E6"/>
    <w:rsid w:val="00BF01DC"/>
    <w:rsid w:val="00BF0CCB"/>
    <w:rsid w:val="00BF1184"/>
    <w:rsid w:val="00C00306"/>
    <w:rsid w:val="00C01D9A"/>
    <w:rsid w:val="00C042D9"/>
    <w:rsid w:val="00C0649E"/>
    <w:rsid w:val="00C067F6"/>
    <w:rsid w:val="00C13242"/>
    <w:rsid w:val="00C13E20"/>
    <w:rsid w:val="00C151BC"/>
    <w:rsid w:val="00C218A2"/>
    <w:rsid w:val="00C22580"/>
    <w:rsid w:val="00C22B3F"/>
    <w:rsid w:val="00C242DE"/>
    <w:rsid w:val="00C279F3"/>
    <w:rsid w:val="00C321FE"/>
    <w:rsid w:val="00C33955"/>
    <w:rsid w:val="00C33D29"/>
    <w:rsid w:val="00C36D28"/>
    <w:rsid w:val="00C374F0"/>
    <w:rsid w:val="00C42FF7"/>
    <w:rsid w:val="00C45FD3"/>
    <w:rsid w:val="00C5187A"/>
    <w:rsid w:val="00C52DEB"/>
    <w:rsid w:val="00C55F0F"/>
    <w:rsid w:val="00C56E20"/>
    <w:rsid w:val="00C573B1"/>
    <w:rsid w:val="00C6048A"/>
    <w:rsid w:val="00C63071"/>
    <w:rsid w:val="00C63A22"/>
    <w:rsid w:val="00C63AB5"/>
    <w:rsid w:val="00C63CAA"/>
    <w:rsid w:val="00C665D0"/>
    <w:rsid w:val="00C66997"/>
    <w:rsid w:val="00C67CB6"/>
    <w:rsid w:val="00C74755"/>
    <w:rsid w:val="00C75F11"/>
    <w:rsid w:val="00C7600A"/>
    <w:rsid w:val="00C76C71"/>
    <w:rsid w:val="00C80045"/>
    <w:rsid w:val="00C80C99"/>
    <w:rsid w:val="00C8189B"/>
    <w:rsid w:val="00C83C1D"/>
    <w:rsid w:val="00C84460"/>
    <w:rsid w:val="00C90090"/>
    <w:rsid w:val="00C92272"/>
    <w:rsid w:val="00C930D2"/>
    <w:rsid w:val="00C9472A"/>
    <w:rsid w:val="00C94A8A"/>
    <w:rsid w:val="00C95A29"/>
    <w:rsid w:val="00C963BC"/>
    <w:rsid w:val="00C96D40"/>
    <w:rsid w:val="00CA1A3B"/>
    <w:rsid w:val="00CA3A0F"/>
    <w:rsid w:val="00CA53A1"/>
    <w:rsid w:val="00CB163F"/>
    <w:rsid w:val="00CB170F"/>
    <w:rsid w:val="00CB20F6"/>
    <w:rsid w:val="00CB3557"/>
    <w:rsid w:val="00CB41D1"/>
    <w:rsid w:val="00CB6C78"/>
    <w:rsid w:val="00CC2257"/>
    <w:rsid w:val="00CC23EE"/>
    <w:rsid w:val="00CD4DD4"/>
    <w:rsid w:val="00CD74BD"/>
    <w:rsid w:val="00CE0AB7"/>
    <w:rsid w:val="00CE0BD9"/>
    <w:rsid w:val="00CE0EB7"/>
    <w:rsid w:val="00CE4917"/>
    <w:rsid w:val="00CE5193"/>
    <w:rsid w:val="00CE7798"/>
    <w:rsid w:val="00CF0F31"/>
    <w:rsid w:val="00CF3865"/>
    <w:rsid w:val="00CF6925"/>
    <w:rsid w:val="00CF7D86"/>
    <w:rsid w:val="00D003DF"/>
    <w:rsid w:val="00D01C6C"/>
    <w:rsid w:val="00D04518"/>
    <w:rsid w:val="00D05578"/>
    <w:rsid w:val="00D0766B"/>
    <w:rsid w:val="00D112D8"/>
    <w:rsid w:val="00D11913"/>
    <w:rsid w:val="00D14F0F"/>
    <w:rsid w:val="00D15E82"/>
    <w:rsid w:val="00D165E7"/>
    <w:rsid w:val="00D16D8B"/>
    <w:rsid w:val="00D17DA4"/>
    <w:rsid w:val="00D17DB7"/>
    <w:rsid w:val="00D20990"/>
    <w:rsid w:val="00D21AAE"/>
    <w:rsid w:val="00D21D72"/>
    <w:rsid w:val="00D25B15"/>
    <w:rsid w:val="00D26046"/>
    <w:rsid w:val="00D27F2D"/>
    <w:rsid w:val="00D300F5"/>
    <w:rsid w:val="00D34329"/>
    <w:rsid w:val="00D35A08"/>
    <w:rsid w:val="00D365AE"/>
    <w:rsid w:val="00D36882"/>
    <w:rsid w:val="00D36E4F"/>
    <w:rsid w:val="00D37E83"/>
    <w:rsid w:val="00D45789"/>
    <w:rsid w:val="00D46BB9"/>
    <w:rsid w:val="00D50D8D"/>
    <w:rsid w:val="00D5265A"/>
    <w:rsid w:val="00D55CF5"/>
    <w:rsid w:val="00D56F7B"/>
    <w:rsid w:val="00D60A63"/>
    <w:rsid w:val="00D61F8F"/>
    <w:rsid w:val="00D62330"/>
    <w:rsid w:val="00D6478F"/>
    <w:rsid w:val="00D649C4"/>
    <w:rsid w:val="00D649DD"/>
    <w:rsid w:val="00D71B1F"/>
    <w:rsid w:val="00D74D76"/>
    <w:rsid w:val="00D76A86"/>
    <w:rsid w:val="00D8204C"/>
    <w:rsid w:val="00D83ADC"/>
    <w:rsid w:val="00D83D10"/>
    <w:rsid w:val="00D846B6"/>
    <w:rsid w:val="00D8689E"/>
    <w:rsid w:val="00D906D1"/>
    <w:rsid w:val="00D90F7D"/>
    <w:rsid w:val="00D92D70"/>
    <w:rsid w:val="00D974F0"/>
    <w:rsid w:val="00D97EF5"/>
    <w:rsid w:val="00DA0DA6"/>
    <w:rsid w:val="00DA1C4B"/>
    <w:rsid w:val="00DA273D"/>
    <w:rsid w:val="00DA30EA"/>
    <w:rsid w:val="00DA5A20"/>
    <w:rsid w:val="00DA69EC"/>
    <w:rsid w:val="00DA6B72"/>
    <w:rsid w:val="00DA7517"/>
    <w:rsid w:val="00DB22D6"/>
    <w:rsid w:val="00DB429B"/>
    <w:rsid w:val="00DB44C5"/>
    <w:rsid w:val="00DB7DC1"/>
    <w:rsid w:val="00DC1B70"/>
    <w:rsid w:val="00DC2765"/>
    <w:rsid w:val="00DC2D7D"/>
    <w:rsid w:val="00DC3D91"/>
    <w:rsid w:val="00DC521A"/>
    <w:rsid w:val="00DC582D"/>
    <w:rsid w:val="00DC7F63"/>
    <w:rsid w:val="00DD13C9"/>
    <w:rsid w:val="00DD3199"/>
    <w:rsid w:val="00DD49E9"/>
    <w:rsid w:val="00DD4A11"/>
    <w:rsid w:val="00DD56C9"/>
    <w:rsid w:val="00DD5995"/>
    <w:rsid w:val="00DE0445"/>
    <w:rsid w:val="00DE24F6"/>
    <w:rsid w:val="00DE3539"/>
    <w:rsid w:val="00DE3C67"/>
    <w:rsid w:val="00DE57B8"/>
    <w:rsid w:val="00DE6A03"/>
    <w:rsid w:val="00DF0CD2"/>
    <w:rsid w:val="00DF154C"/>
    <w:rsid w:val="00DF2F68"/>
    <w:rsid w:val="00DF3C26"/>
    <w:rsid w:val="00DF572D"/>
    <w:rsid w:val="00DF6C04"/>
    <w:rsid w:val="00DF6C09"/>
    <w:rsid w:val="00E03DDB"/>
    <w:rsid w:val="00E04BEA"/>
    <w:rsid w:val="00E07E3E"/>
    <w:rsid w:val="00E10192"/>
    <w:rsid w:val="00E10490"/>
    <w:rsid w:val="00E11392"/>
    <w:rsid w:val="00E1318C"/>
    <w:rsid w:val="00E13358"/>
    <w:rsid w:val="00E16DF4"/>
    <w:rsid w:val="00E22836"/>
    <w:rsid w:val="00E22BAD"/>
    <w:rsid w:val="00E26053"/>
    <w:rsid w:val="00E321B2"/>
    <w:rsid w:val="00E4474C"/>
    <w:rsid w:val="00E46E96"/>
    <w:rsid w:val="00E50958"/>
    <w:rsid w:val="00E56044"/>
    <w:rsid w:val="00E622CE"/>
    <w:rsid w:val="00E627D5"/>
    <w:rsid w:val="00E6294C"/>
    <w:rsid w:val="00E637DF"/>
    <w:rsid w:val="00E64261"/>
    <w:rsid w:val="00E64440"/>
    <w:rsid w:val="00E65B21"/>
    <w:rsid w:val="00E66F6D"/>
    <w:rsid w:val="00E70E06"/>
    <w:rsid w:val="00E71DA9"/>
    <w:rsid w:val="00E73426"/>
    <w:rsid w:val="00E761EC"/>
    <w:rsid w:val="00E7793C"/>
    <w:rsid w:val="00E802EE"/>
    <w:rsid w:val="00E82C04"/>
    <w:rsid w:val="00E82C3D"/>
    <w:rsid w:val="00E853F5"/>
    <w:rsid w:val="00E865D2"/>
    <w:rsid w:val="00E91E23"/>
    <w:rsid w:val="00E921AC"/>
    <w:rsid w:val="00E964AF"/>
    <w:rsid w:val="00EA5A50"/>
    <w:rsid w:val="00EB0294"/>
    <w:rsid w:val="00EB1CFA"/>
    <w:rsid w:val="00EB5755"/>
    <w:rsid w:val="00EB59F3"/>
    <w:rsid w:val="00EB5C11"/>
    <w:rsid w:val="00EB646C"/>
    <w:rsid w:val="00EB6757"/>
    <w:rsid w:val="00EC1CE0"/>
    <w:rsid w:val="00EC4E51"/>
    <w:rsid w:val="00EC50F2"/>
    <w:rsid w:val="00EC6624"/>
    <w:rsid w:val="00ED15E3"/>
    <w:rsid w:val="00ED25C3"/>
    <w:rsid w:val="00ED3B4A"/>
    <w:rsid w:val="00ED3D9B"/>
    <w:rsid w:val="00EE1F3D"/>
    <w:rsid w:val="00EE35D2"/>
    <w:rsid w:val="00EE3C62"/>
    <w:rsid w:val="00EE5C56"/>
    <w:rsid w:val="00EE5FD4"/>
    <w:rsid w:val="00EE6BC1"/>
    <w:rsid w:val="00EF4DE5"/>
    <w:rsid w:val="00F01422"/>
    <w:rsid w:val="00F05F35"/>
    <w:rsid w:val="00F10909"/>
    <w:rsid w:val="00F13E69"/>
    <w:rsid w:val="00F15BBF"/>
    <w:rsid w:val="00F17216"/>
    <w:rsid w:val="00F205EF"/>
    <w:rsid w:val="00F22420"/>
    <w:rsid w:val="00F22F0C"/>
    <w:rsid w:val="00F243F1"/>
    <w:rsid w:val="00F26601"/>
    <w:rsid w:val="00F27CD3"/>
    <w:rsid w:val="00F3071C"/>
    <w:rsid w:val="00F30E1D"/>
    <w:rsid w:val="00F32E72"/>
    <w:rsid w:val="00F33CCB"/>
    <w:rsid w:val="00F33F48"/>
    <w:rsid w:val="00F34393"/>
    <w:rsid w:val="00F35633"/>
    <w:rsid w:val="00F35654"/>
    <w:rsid w:val="00F468C4"/>
    <w:rsid w:val="00F47C8C"/>
    <w:rsid w:val="00F51CC3"/>
    <w:rsid w:val="00F51E0A"/>
    <w:rsid w:val="00F5684F"/>
    <w:rsid w:val="00F57CBD"/>
    <w:rsid w:val="00F651AE"/>
    <w:rsid w:val="00F66164"/>
    <w:rsid w:val="00F708A7"/>
    <w:rsid w:val="00F71E52"/>
    <w:rsid w:val="00F7207B"/>
    <w:rsid w:val="00F74B40"/>
    <w:rsid w:val="00F754D5"/>
    <w:rsid w:val="00F77B30"/>
    <w:rsid w:val="00F80B80"/>
    <w:rsid w:val="00F80C16"/>
    <w:rsid w:val="00F8786B"/>
    <w:rsid w:val="00F94502"/>
    <w:rsid w:val="00F94E8C"/>
    <w:rsid w:val="00F959B8"/>
    <w:rsid w:val="00F97041"/>
    <w:rsid w:val="00FA5791"/>
    <w:rsid w:val="00FA7F72"/>
    <w:rsid w:val="00FB1DEF"/>
    <w:rsid w:val="00FB5E15"/>
    <w:rsid w:val="00FB6A12"/>
    <w:rsid w:val="00FC04DC"/>
    <w:rsid w:val="00FC0561"/>
    <w:rsid w:val="00FC0D4B"/>
    <w:rsid w:val="00FC2579"/>
    <w:rsid w:val="00FC29E5"/>
    <w:rsid w:val="00FC30CE"/>
    <w:rsid w:val="00FC7635"/>
    <w:rsid w:val="00FD1173"/>
    <w:rsid w:val="00FD1AD6"/>
    <w:rsid w:val="00FD1F89"/>
    <w:rsid w:val="00FD4DED"/>
    <w:rsid w:val="00FD6269"/>
    <w:rsid w:val="00FD66A4"/>
    <w:rsid w:val="00FE038E"/>
    <w:rsid w:val="00FE07D4"/>
    <w:rsid w:val="00FE1B48"/>
    <w:rsid w:val="00FE284D"/>
    <w:rsid w:val="00FE4854"/>
    <w:rsid w:val="00FE4902"/>
    <w:rsid w:val="00FF01AA"/>
    <w:rsid w:val="00FF0478"/>
    <w:rsid w:val="00FF0A2A"/>
    <w:rsid w:val="00FF1783"/>
    <w:rsid w:val="00FF3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A7A3B2"/>
  <w14:defaultImageDpi w14:val="0"/>
  <w15:docId w15:val="{4242A9D4-B25C-0147-801A-5D5BEF45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83D"/>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rsid w:val="005B383D"/>
    <w:pPr>
      <w:keepNext/>
      <w:spacing w:before="240" w:after="60"/>
      <w:jc w:val="both"/>
      <w:outlineLvl w:val="0"/>
    </w:pPr>
    <w:rPr>
      <w:rFonts w:ascii="Cambria" w:hAnsi="Cambria"/>
      <w:b/>
      <w:bCs/>
      <w:kern w:val="32"/>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83D"/>
    <w:rPr>
      <w:rFonts w:ascii="Cambria" w:hAnsi="Cambria" w:cs="Times New Roman"/>
      <w:b/>
      <w:bCs/>
      <w:kern w:val="32"/>
      <w:sz w:val="32"/>
      <w:szCs w:val="32"/>
      <w:lang w:val="x-none" w:eastAsia="x-none"/>
    </w:rPr>
  </w:style>
  <w:style w:type="paragraph" w:styleId="Tekstpodstawowy">
    <w:name w:val="Body Text"/>
    <w:aliases w:val="Tekst podstawowy-bold,Tekst podstawowy Znak Znak Znak Znak,Tekst podstawowy Znak Znak Znak,Tekst podstawowy Znak Znak Znak Znak Znak Znak Znak Znak Znak Znak Znak,Tekst podstawowy Znak Znak"/>
    <w:basedOn w:val="Normalny"/>
    <w:link w:val="TekstpodstawowyZnak"/>
    <w:uiPriority w:val="99"/>
    <w:rsid w:val="005B383D"/>
    <w:rPr>
      <w:rFonts w:ascii="Arial" w:hAnsi="Arial"/>
      <w:szCs w:val="20"/>
    </w:rPr>
  </w:style>
  <w:style w:type="character" w:customStyle="1" w:styleId="TekstpodstawowyZnak">
    <w:name w:val="Tekst podstawowy Znak"/>
    <w:aliases w:val="Tekst podstawowy-bold Znak,Tekst podstawowy Znak Znak Znak Znak Znak,Tekst podstawowy Znak Znak Znak Znak1,Tekst podstawowy Znak Znak Znak Znak Znak Znak Znak Znak Znak Znak Znak Znak,Tekst podstawowy Znak Znak Znak1"/>
    <w:basedOn w:val="Domylnaczcionkaakapitu"/>
    <w:link w:val="Tekstpodstawowy"/>
    <w:uiPriority w:val="99"/>
    <w:locked/>
    <w:rsid w:val="005B383D"/>
    <w:rPr>
      <w:rFonts w:ascii="Arial" w:hAnsi="Arial" w:cs="Times New Roman"/>
      <w:sz w:val="20"/>
      <w:lang w:val="x-none" w:eastAsia="pl-PL"/>
    </w:rPr>
  </w:style>
  <w:style w:type="paragraph" w:styleId="NormalnyWeb">
    <w:name w:val="Normal (Web)"/>
    <w:basedOn w:val="Normalny"/>
    <w:uiPriority w:val="99"/>
    <w:rsid w:val="005B383D"/>
    <w:pPr>
      <w:spacing w:before="100" w:beforeAutospacing="1" w:after="100" w:afterAutospacing="1"/>
      <w:jc w:val="both"/>
    </w:pPr>
    <w:rPr>
      <w:sz w:val="20"/>
      <w:szCs w:val="20"/>
    </w:rPr>
  </w:style>
  <w:style w:type="paragraph" w:styleId="Tytu">
    <w:name w:val="Title"/>
    <w:basedOn w:val="Normalny"/>
    <w:link w:val="TytuZnak"/>
    <w:uiPriority w:val="10"/>
    <w:qFormat/>
    <w:rsid w:val="005B383D"/>
    <w:pPr>
      <w:jc w:val="center"/>
    </w:pPr>
    <w:rPr>
      <w:szCs w:val="20"/>
    </w:rPr>
  </w:style>
  <w:style w:type="character" w:customStyle="1" w:styleId="TytuZnak">
    <w:name w:val="Tytuł Znak"/>
    <w:basedOn w:val="Domylnaczcionkaakapitu"/>
    <w:link w:val="Tytu"/>
    <w:uiPriority w:val="10"/>
    <w:locked/>
    <w:rsid w:val="005B383D"/>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rsid w:val="005B383D"/>
    <w:rPr>
      <w:rFonts w:cs="Times New Roman"/>
      <w:vertAlign w:val="superscript"/>
    </w:rPr>
  </w:style>
  <w:style w:type="paragraph" w:styleId="Tekstprzypisudolnego">
    <w:name w:val="footnote text"/>
    <w:basedOn w:val="Normalny"/>
    <w:link w:val="TekstprzypisudolnegoZnak"/>
    <w:uiPriority w:val="99"/>
    <w:semiHidden/>
    <w:rsid w:val="005B383D"/>
    <w:rPr>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5B383D"/>
    <w:rPr>
      <w:rFonts w:ascii="Times New Roman" w:hAnsi="Times New Roman"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5B383D"/>
    <w:pPr>
      <w:spacing w:after="120"/>
      <w:ind w:left="283"/>
    </w:pPr>
  </w:style>
  <w:style w:type="character" w:customStyle="1" w:styleId="TekstpodstawowywcityZnak">
    <w:name w:val="Tekst podstawowy wcięty Znak"/>
    <w:basedOn w:val="Domylnaczcionkaakapitu"/>
    <w:link w:val="Tekstpodstawowywcity"/>
    <w:uiPriority w:val="99"/>
    <w:semiHidden/>
    <w:locked/>
    <w:rsid w:val="005B383D"/>
    <w:rPr>
      <w:rFonts w:ascii="Times New Roman" w:hAnsi="Times New Roman" w:cs="Times New Roman"/>
      <w:sz w:val="24"/>
      <w:szCs w:val="24"/>
      <w:lang w:val="x-none" w:eastAsia="pl-PL"/>
    </w:rPr>
  </w:style>
  <w:style w:type="paragraph" w:styleId="Tekstpodstawowyzwciciem2">
    <w:name w:val="Body Text First Indent 2"/>
    <w:basedOn w:val="Tekstpodstawowywcity"/>
    <w:link w:val="Tekstpodstawowyzwciciem2Znak"/>
    <w:uiPriority w:val="99"/>
    <w:rsid w:val="005B383D"/>
    <w:pPr>
      <w:ind w:firstLine="210"/>
    </w:pPr>
  </w:style>
  <w:style w:type="character" w:customStyle="1" w:styleId="Tekstpodstawowyzwciciem2Znak">
    <w:name w:val="Tekst podstawowy z wcięciem 2 Znak"/>
    <w:basedOn w:val="TekstpodstawowywcityZnak"/>
    <w:link w:val="Tekstpodstawowyzwciciem2"/>
    <w:uiPriority w:val="99"/>
    <w:locked/>
    <w:rsid w:val="005B383D"/>
    <w:rPr>
      <w:rFonts w:ascii="Times New Roman" w:hAnsi="Times New Roman" w:cs="Times New Roman"/>
      <w:sz w:val="24"/>
      <w:szCs w:val="24"/>
      <w:lang w:val="x-none" w:eastAsia="pl-PL"/>
    </w:rPr>
  </w:style>
  <w:style w:type="paragraph" w:customStyle="1" w:styleId="Akapitzlist1">
    <w:name w:val="Akapit z listą1"/>
    <w:aliases w:val="Preambuła,normalny tekst"/>
    <w:basedOn w:val="Normalny"/>
    <w:link w:val="ListParagraphChar"/>
    <w:qFormat/>
    <w:rsid w:val="005B383D"/>
    <w:pPr>
      <w:spacing w:after="200" w:line="276" w:lineRule="auto"/>
      <w:ind w:left="720"/>
    </w:pPr>
    <w:rPr>
      <w:rFonts w:ascii="Calibri" w:hAnsi="Calibri"/>
      <w:sz w:val="22"/>
      <w:szCs w:val="20"/>
    </w:rPr>
  </w:style>
  <w:style w:type="paragraph" w:customStyle="1" w:styleId="Akapitzlist2">
    <w:name w:val="Akapit z listą2"/>
    <w:basedOn w:val="Normalny"/>
    <w:uiPriority w:val="99"/>
    <w:rsid w:val="005B383D"/>
    <w:pPr>
      <w:spacing w:after="160" w:line="259" w:lineRule="auto"/>
      <w:ind w:left="720"/>
    </w:pPr>
    <w:rPr>
      <w:rFonts w:ascii="Calibri" w:hAnsi="Calibri" w:cs="Calibri"/>
      <w:sz w:val="22"/>
      <w:szCs w:val="22"/>
      <w:lang w:eastAsia="en-US"/>
    </w:rPr>
  </w:style>
  <w:style w:type="paragraph" w:customStyle="1" w:styleId="Akapitzlist3">
    <w:name w:val="Akapit z listą3"/>
    <w:basedOn w:val="Normalny"/>
    <w:rsid w:val="005B383D"/>
    <w:pPr>
      <w:spacing w:after="160" w:line="259" w:lineRule="auto"/>
      <w:ind w:left="720"/>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A14C08"/>
    <w:rPr>
      <w:rFonts w:ascii="Segoe UI Symbol" w:hAnsi="Segoe UI Symbol" w:cs="Segoe UI Symbol"/>
      <w:sz w:val="18"/>
      <w:szCs w:val="18"/>
    </w:rPr>
  </w:style>
  <w:style w:type="character" w:customStyle="1" w:styleId="TekstdymkaZnak">
    <w:name w:val="Tekst dymka Znak"/>
    <w:basedOn w:val="Domylnaczcionkaakapitu"/>
    <w:link w:val="Tekstdymka"/>
    <w:uiPriority w:val="99"/>
    <w:semiHidden/>
    <w:locked/>
    <w:rsid w:val="00A14C08"/>
    <w:rPr>
      <w:rFonts w:ascii="Segoe UI Symbol" w:hAnsi="Segoe UI Symbol" w:cs="Segoe UI Symbol"/>
      <w:sz w:val="18"/>
      <w:szCs w:val="18"/>
      <w:lang w:val="x-none" w:eastAsia="pl-PL"/>
    </w:rPr>
  </w:style>
  <w:style w:type="character" w:styleId="Odwoaniedokomentarza">
    <w:name w:val="annotation reference"/>
    <w:basedOn w:val="Domylnaczcionkaakapitu"/>
    <w:uiPriority w:val="99"/>
    <w:semiHidden/>
    <w:unhideWhenUsed/>
    <w:rsid w:val="00823777"/>
    <w:rPr>
      <w:rFonts w:cs="Times New Roman"/>
      <w:sz w:val="16"/>
      <w:szCs w:val="16"/>
    </w:rPr>
  </w:style>
  <w:style w:type="paragraph" w:styleId="Tekstkomentarza">
    <w:name w:val="annotation text"/>
    <w:basedOn w:val="Normalny"/>
    <w:link w:val="TekstkomentarzaZnak"/>
    <w:uiPriority w:val="99"/>
    <w:unhideWhenUsed/>
    <w:rsid w:val="00823777"/>
    <w:rPr>
      <w:sz w:val="20"/>
      <w:szCs w:val="20"/>
    </w:rPr>
  </w:style>
  <w:style w:type="character" w:customStyle="1" w:styleId="TekstkomentarzaZnak">
    <w:name w:val="Tekst komentarza Znak"/>
    <w:basedOn w:val="Domylnaczcionkaakapitu"/>
    <w:link w:val="Tekstkomentarza"/>
    <w:uiPriority w:val="99"/>
    <w:locked/>
    <w:rsid w:val="00823777"/>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unhideWhenUsed/>
    <w:rsid w:val="00823777"/>
    <w:rPr>
      <w:b/>
      <w:bCs/>
    </w:rPr>
  </w:style>
  <w:style w:type="character" w:customStyle="1" w:styleId="TematkomentarzaZnak">
    <w:name w:val="Temat komentarza Znak"/>
    <w:basedOn w:val="TekstkomentarzaZnak"/>
    <w:link w:val="Tematkomentarza"/>
    <w:uiPriority w:val="99"/>
    <w:semiHidden/>
    <w:locked/>
    <w:rsid w:val="00823777"/>
    <w:rPr>
      <w:rFonts w:ascii="Times New Roman" w:hAnsi="Times New Roman" w:cs="Times New Roman"/>
      <w:b/>
      <w:bCs/>
      <w:sz w:val="20"/>
      <w:szCs w:val="20"/>
      <w:lang w:val="x-none" w:eastAsia="pl-PL"/>
    </w:rPr>
  </w:style>
  <w:style w:type="paragraph" w:styleId="Akapitzlist">
    <w:name w:val="List Paragraph"/>
    <w:aliases w:val="Numerowanie,Akapit z listą BS,Normalny1,x.,Akapit z nr,L1,2 heading,A_wyliczenie,K-P_odwolanie,Akapit z listą5,maz_wyliczenie,opis dzialania,CW_Lista,wypunktowanie,Nagłowek 3,Kolorowa lista — akcent 11,Dot pt,Normal,Recommendation"/>
    <w:basedOn w:val="Normalny"/>
    <w:link w:val="AkapitzlistZnak"/>
    <w:uiPriority w:val="34"/>
    <w:qFormat/>
    <w:rsid w:val="00823777"/>
    <w:pPr>
      <w:ind w:left="720"/>
      <w:contextualSpacing/>
    </w:pPr>
  </w:style>
  <w:style w:type="paragraph" w:styleId="Nagwek">
    <w:name w:val="header"/>
    <w:basedOn w:val="Normalny"/>
    <w:link w:val="NagwekZnak"/>
    <w:uiPriority w:val="99"/>
    <w:unhideWhenUsed/>
    <w:rsid w:val="00CC2257"/>
    <w:pPr>
      <w:tabs>
        <w:tab w:val="center" w:pos="4536"/>
        <w:tab w:val="right" w:pos="9072"/>
      </w:tabs>
    </w:pPr>
  </w:style>
  <w:style w:type="character" w:customStyle="1" w:styleId="NagwekZnak">
    <w:name w:val="Nagłówek Znak"/>
    <w:basedOn w:val="Domylnaczcionkaakapitu"/>
    <w:link w:val="Nagwek"/>
    <w:uiPriority w:val="99"/>
    <w:locked/>
    <w:rsid w:val="00CC2257"/>
    <w:rPr>
      <w:rFonts w:ascii="Times New Roman" w:hAnsi="Times New Roman" w:cs="Times New Roman"/>
      <w:sz w:val="24"/>
      <w:szCs w:val="24"/>
      <w:lang w:val="x-none" w:eastAsia="pl-PL"/>
    </w:rPr>
  </w:style>
  <w:style w:type="paragraph" w:styleId="Stopka">
    <w:name w:val="footer"/>
    <w:basedOn w:val="Normalny"/>
    <w:link w:val="StopkaZnak"/>
    <w:uiPriority w:val="99"/>
    <w:unhideWhenUsed/>
    <w:rsid w:val="00CC2257"/>
    <w:pPr>
      <w:tabs>
        <w:tab w:val="center" w:pos="4536"/>
        <w:tab w:val="right" w:pos="9072"/>
      </w:tabs>
    </w:pPr>
  </w:style>
  <w:style w:type="character" w:customStyle="1" w:styleId="StopkaZnak">
    <w:name w:val="Stopka Znak"/>
    <w:basedOn w:val="Domylnaczcionkaakapitu"/>
    <w:link w:val="Stopka"/>
    <w:uiPriority w:val="99"/>
    <w:locked/>
    <w:rsid w:val="00CC2257"/>
    <w:rPr>
      <w:rFonts w:ascii="Times New Roman" w:hAnsi="Times New Roman" w:cs="Times New Roman"/>
      <w:sz w:val="24"/>
      <w:szCs w:val="24"/>
      <w:lang w:val="x-none" w:eastAsia="pl-PL"/>
    </w:rPr>
  </w:style>
  <w:style w:type="character" w:styleId="Hipercze">
    <w:name w:val="Hyperlink"/>
    <w:basedOn w:val="Domylnaczcionkaakapitu"/>
    <w:uiPriority w:val="99"/>
    <w:semiHidden/>
    <w:unhideWhenUsed/>
    <w:rsid w:val="00C94A8A"/>
    <w:rPr>
      <w:rFonts w:cs="Times New Roman"/>
      <w:color w:val="0000FF"/>
      <w:u w:val="single"/>
    </w:rPr>
  </w:style>
  <w:style w:type="character" w:customStyle="1" w:styleId="alb">
    <w:name w:val="a_lb"/>
    <w:basedOn w:val="Domylnaczcionkaakapitu"/>
    <w:rsid w:val="00EE5C56"/>
    <w:rPr>
      <w:rFonts w:cs="Times New Roman"/>
    </w:rPr>
  </w:style>
  <w:style w:type="character" w:customStyle="1" w:styleId="ListParagraphChar">
    <w:name w:val="List Paragraph Char"/>
    <w:aliases w:val="Preambuła Char,normalny tekst Char"/>
    <w:link w:val="Akapitzlist1"/>
    <w:locked/>
    <w:rsid w:val="00030A73"/>
    <w:rPr>
      <w:rFonts w:ascii="Calibri" w:hAnsi="Calibri"/>
      <w:sz w:val="20"/>
      <w:lang w:val="x-none" w:eastAsia="pl-PL"/>
    </w:rPr>
  </w:style>
  <w:style w:type="paragraph" w:customStyle="1" w:styleId="TEKSTNORMALNY">
    <w:name w:val="TEKST NORMALNY"/>
    <w:basedOn w:val="Normalny"/>
    <w:autoRedefine/>
    <w:rsid w:val="0038287A"/>
    <w:pPr>
      <w:tabs>
        <w:tab w:val="num" w:pos="360"/>
      </w:tabs>
      <w:suppressAutoHyphens/>
      <w:spacing w:before="120"/>
      <w:ind w:left="360" w:hanging="360"/>
    </w:pPr>
  </w:style>
  <w:style w:type="character" w:customStyle="1" w:styleId="AkapitzlistZnak">
    <w:name w:val="Akapit z listą Znak"/>
    <w:aliases w:val="Numerowanie Znak,Akapit z listą BS Znak,Normalny1 Znak,x. Znak,Akapit z nr Znak,L1 Znak,2 heading Znak,A_wyliczenie Znak,K-P_odwolanie Znak,Akapit z listą5 Znak,maz_wyliczenie Znak,opis dzialania Znak,CW_Lista Znak,wypunktowanie Znak"/>
    <w:link w:val="Akapitzlist"/>
    <w:uiPriority w:val="34"/>
    <w:qFormat/>
    <w:locked/>
    <w:rsid w:val="00303621"/>
    <w:rPr>
      <w:rFonts w:ascii="Times New Roman" w:hAnsi="Times New Roman"/>
      <w:sz w:val="24"/>
      <w:lang w:val="x-none" w:eastAsia="pl-PL"/>
    </w:rPr>
  </w:style>
  <w:style w:type="paragraph" w:customStyle="1" w:styleId="Default">
    <w:name w:val="Default"/>
    <w:rsid w:val="005719BA"/>
    <w:pPr>
      <w:autoSpaceDE w:val="0"/>
      <w:autoSpaceDN w:val="0"/>
      <w:adjustRightInd w:val="0"/>
      <w:spacing w:after="0" w:line="240" w:lineRule="auto"/>
    </w:pPr>
    <w:rPr>
      <w:rFonts w:ascii="Arial" w:hAnsi="Arial" w:cs="Arial"/>
      <w:color w:val="000000"/>
      <w:sz w:val="24"/>
      <w:szCs w:val="24"/>
      <w:lang w:eastAsia="pl-PL"/>
    </w:rPr>
  </w:style>
  <w:style w:type="paragraph" w:customStyle="1" w:styleId="pkt">
    <w:name w:val="pkt"/>
    <w:basedOn w:val="Normalny"/>
    <w:link w:val="pktZnak"/>
    <w:rsid w:val="00753B05"/>
    <w:pPr>
      <w:spacing w:before="60" w:after="60"/>
      <w:ind w:left="851" w:hanging="295"/>
      <w:jc w:val="both"/>
    </w:pPr>
    <w:rPr>
      <w:szCs w:val="20"/>
    </w:rPr>
  </w:style>
  <w:style w:type="character" w:customStyle="1" w:styleId="pktZnak">
    <w:name w:val="pkt Znak"/>
    <w:link w:val="pkt"/>
    <w:locked/>
    <w:rsid w:val="00753B05"/>
    <w:rPr>
      <w:rFonts w:ascii="Times New Roman" w:hAnsi="Times New Roman"/>
      <w:sz w:val="20"/>
      <w:lang w:val="x-none" w:eastAsia="pl-PL"/>
    </w:rPr>
  </w:style>
  <w:style w:type="character" w:customStyle="1" w:styleId="markedcontent">
    <w:name w:val="markedcontent"/>
    <w:basedOn w:val="Domylnaczcionkaakapitu"/>
    <w:rsid w:val="00B4644D"/>
    <w:rPr>
      <w:rFonts w:cs="Times New Roman"/>
    </w:rPr>
  </w:style>
  <w:style w:type="paragraph" w:styleId="Poprawka">
    <w:name w:val="Revision"/>
    <w:hidden/>
    <w:uiPriority w:val="99"/>
    <w:semiHidden/>
    <w:rsid w:val="009E10E0"/>
    <w:pPr>
      <w:spacing w:after="0" w:line="240" w:lineRule="auto"/>
    </w:pPr>
    <w:rPr>
      <w:rFonts w:ascii="Times New Roman" w:hAnsi="Times New Roman" w:cs="Times New Roman"/>
      <w:sz w:val="24"/>
      <w:szCs w:val="24"/>
      <w:lang w:eastAsia="pl-PL"/>
    </w:rPr>
  </w:style>
  <w:style w:type="table" w:styleId="Tabela-Siatka">
    <w:name w:val="Table Grid"/>
    <w:basedOn w:val="Standardowy"/>
    <w:uiPriority w:val="39"/>
    <w:rsid w:val="00D45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944815"/>
    <w:rPr>
      <w:sz w:val="20"/>
      <w:szCs w:val="20"/>
    </w:rPr>
  </w:style>
  <w:style w:type="character" w:customStyle="1" w:styleId="TekstprzypisukocowegoZnak">
    <w:name w:val="Tekst przypisu końcowego Znak"/>
    <w:basedOn w:val="Domylnaczcionkaakapitu"/>
    <w:link w:val="Tekstprzypisukocowego"/>
    <w:uiPriority w:val="99"/>
    <w:semiHidden/>
    <w:rsid w:val="00944815"/>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44815"/>
    <w:rPr>
      <w:vertAlign w:val="superscript"/>
    </w:rPr>
  </w:style>
  <w:style w:type="paragraph" w:customStyle="1" w:styleId="redniecieniowanie1akcent11">
    <w:name w:val="Średnie cieniowanie 1 — akcent 11"/>
    <w:qFormat/>
    <w:rsid w:val="00C22580"/>
    <w:pPr>
      <w:widowControl w:val="0"/>
      <w:suppressAutoHyphens/>
      <w:spacing w:after="0" w:line="240" w:lineRule="auto"/>
      <w:jc w:val="both"/>
      <w:textAlignment w:val="baseline"/>
    </w:pPr>
    <w:rPr>
      <w:rFonts w:ascii="Arial" w:hAnsi="Arial" w:cs="Calibri"/>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242804">
      <w:marLeft w:val="0"/>
      <w:marRight w:val="0"/>
      <w:marTop w:val="0"/>
      <w:marBottom w:val="0"/>
      <w:divBdr>
        <w:top w:val="none" w:sz="0" w:space="0" w:color="auto"/>
        <w:left w:val="none" w:sz="0" w:space="0" w:color="auto"/>
        <w:bottom w:val="none" w:sz="0" w:space="0" w:color="auto"/>
        <w:right w:val="none" w:sz="0" w:space="0" w:color="auto"/>
      </w:divBdr>
    </w:div>
    <w:div w:id="412242805">
      <w:marLeft w:val="0"/>
      <w:marRight w:val="0"/>
      <w:marTop w:val="0"/>
      <w:marBottom w:val="0"/>
      <w:divBdr>
        <w:top w:val="none" w:sz="0" w:space="0" w:color="auto"/>
        <w:left w:val="none" w:sz="0" w:space="0" w:color="auto"/>
        <w:bottom w:val="none" w:sz="0" w:space="0" w:color="auto"/>
        <w:right w:val="none" w:sz="0" w:space="0" w:color="auto"/>
      </w:divBdr>
    </w:div>
    <w:div w:id="412242806">
      <w:marLeft w:val="0"/>
      <w:marRight w:val="0"/>
      <w:marTop w:val="0"/>
      <w:marBottom w:val="0"/>
      <w:divBdr>
        <w:top w:val="none" w:sz="0" w:space="0" w:color="auto"/>
        <w:left w:val="none" w:sz="0" w:space="0" w:color="auto"/>
        <w:bottom w:val="none" w:sz="0" w:space="0" w:color="auto"/>
        <w:right w:val="none" w:sz="0" w:space="0" w:color="auto"/>
      </w:divBdr>
      <w:divsChild>
        <w:div w:id="412242802">
          <w:marLeft w:val="360"/>
          <w:marRight w:val="0"/>
          <w:marTop w:val="72"/>
          <w:marBottom w:val="72"/>
          <w:divBdr>
            <w:top w:val="none" w:sz="0" w:space="0" w:color="auto"/>
            <w:left w:val="none" w:sz="0" w:space="0" w:color="auto"/>
            <w:bottom w:val="none" w:sz="0" w:space="0" w:color="auto"/>
            <w:right w:val="none" w:sz="0" w:space="0" w:color="auto"/>
          </w:divBdr>
        </w:div>
        <w:div w:id="412242803">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sycow.pl" TargetMode="External"/><Relationship Id="rId4" Type="http://schemas.openxmlformats.org/officeDocument/2006/relationships/settings" Target="settings.xml"/><Relationship Id="rId9" Type="http://schemas.openxmlformats.org/officeDocument/2006/relationships/hyperlink" Target="mailto:burmistrz@sycow.pl"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32D3-1AFE-430E-A227-567D7D42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25</Pages>
  <Words>9096</Words>
  <Characters>58970</Characters>
  <Application>Microsoft Office Word</Application>
  <DocSecurity>0</DocSecurity>
  <Lines>491</Lines>
  <Paragraphs>135</Paragraphs>
  <ScaleCrop>false</ScaleCrop>
  <HeadingPairs>
    <vt:vector size="2" baseType="variant">
      <vt:variant>
        <vt:lpstr>Tytuł</vt:lpstr>
      </vt:variant>
      <vt:variant>
        <vt:i4>1</vt:i4>
      </vt:variant>
    </vt:vector>
  </HeadingPairs>
  <TitlesOfParts>
    <vt:vector size="1" baseType="lpstr">
      <vt:lpstr/>
    </vt:vector>
  </TitlesOfParts>
  <Company>Zarząd Transportu Miejskiego</Company>
  <LinksUpToDate>false</LinksUpToDate>
  <CharactersWithSpaces>67931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 - Marcin Urmański</dc:creator>
  <cp:keywords/>
  <dc:description/>
  <cp:lastModifiedBy>Justyna Zmyślona</cp:lastModifiedBy>
  <cp:revision>58</cp:revision>
  <cp:lastPrinted>2025-03-07T07:30:00Z</cp:lastPrinted>
  <dcterms:created xsi:type="dcterms:W3CDTF">2026-01-13T08:27:00Z</dcterms:created>
  <dcterms:modified xsi:type="dcterms:W3CDTF">2026-01-13T16:01:00Z</dcterms:modified>
</cp:coreProperties>
</file>